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1E336A" w:rsidRPr="001E336A">
        <w:rPr>
          <w:rFonts w:ascii="GHEA Grapalat" w:hAnsi="GHEA Grapalat"/>
        </w:rPr>
        <w:t>26</w:t>
      </w:r>
      <w:r w:rsidR="00683C7F" w:rsidRPr="001C56F7">
        <w:rPr>
          <w:rFonts w:ascii="GHEA Grapalat" w:hAnsi="GHEA Grapalat"/>
        </w:rPr>
        <w:t>" "ноября</w:t>
      </w:r>
      <w:r w:rsidR="00642EFE" w:rsidRPr="001C56F7">
        <w:rPr>
          <w:rFonts w:ascii="GHEA Grapalat" w:hAnsi="GHEA Grapalat"/>
        </w:rPr>
        <w:t>" 20</w:t>
      </w:r>
      <w:r w:rsidR="00683C7F" w:rsidRPr="001C56F7">
        <w:rPr>
          <w:rFonts w:ascii="GHEA Grapalat" w:hAnsi="GHEA Grapalat"/>
        </w:rPr>
        <w:t>19</w:t>
      </w:r>
      <w:r w:rsidR="00AA7117" w:rsidRPr="001C56F7">
        <w:rPr>
          <w:rFonts w:ascii="GHEA Grapalat" w:hAnsi="GHEA Grapalat"/>
        </w:rPr>
        <w:t xml:space="preserve"> </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1E336A" w:rsidRDefault="0006703E" w:rsidP="00683C7F">
      <w:pPr>
        <w:pStyle w:val="a3"/>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536581">
        <w:rPr>
          <w:rFonts w:ascii="GHEA Grapalat" w:hAnsi="GHEA Grapalat"/>
          <w:b/>
          <w:lang w:val="en-US" w:eastAsia="en-US" w:bidi="ar-SA"/>
        </w:rPr>
        <w:t>M</w:t>
      </w:r>
      <w:r w:rsidR="00536581">
        <w:rPr>
          <w:rFonts w:ascii="GHEA Grapalat" w:hAnsi="GHEA Grapalat"/>
          <w:b/>
          <w:lang w:eastAsia="en-US" w:bidi="ar-SA"/>
        </w:rPr>
        <w:t>THM</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w:t>
      </w:r>
      <w:r w:rsidR="00B4552C" w:rsidRPr="001E336A">
        <w:rPr>
          <w:rFonts w:ascii="GHEA Grapalat" w:hAnsi="GHEA Grapalat"/>
          <w:b/>
          <w:lang w:eastAsia="en-US" w:bidi="ar-SA"/>
        </w:rPr>
        <w:t>3</w:t>
      </w:r>
    </w:p>
    <w:p w:rsidR="00F56837" w:rsidRPr="001E65D1" w:rsidRDefault="00F56837" w:rsidP="00683C7F">
      <w:pPr>
        <w:pStyle w:val="a3"/>
        <w:widowControl w:val="0"/>
        <w:spacing w:line="240" w:lineRule="auto"/>
        <w:ind w:firstLine="0"/>
        <w:jc w:val="left"/>
        <w:rPr>
          <w:rFonts w:ascii="GHEA Grapalat" w:hAnsi="GHEA Grapalat"/>
          <w:sz w:val="22"/>
          <w:szCs w:val="22"/>
        </w:rPr>
      </w:pPr>
    </w:p>
    <w:p w:rsidR="00642EFE" w:rsidRPr="001C56F7" w:rsidRDefault="00F56837" w:rsidP="00F56837">
      <w:pPr>
        <w:pStyle w:val="a3"/>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536581">
        <w:rPr>
          <w:rFonts w:ascii="GHEA Grapalat" w:hAnsi="GHEA Grapalat"/>
          <w:lang w:eastAsia="en-US" w:bidi="ar-SA"/>
        </w:rPr>
        <w:t xml:space="preserve">Детский сад </w:t>
      </w:r>
      <w:proofErr w:type="spellStart"/>
      <w:r w:rsidR="00536581">
        <w:rPr>
          <w:rFonts w:ascii="GHEA Grapalat" w:hAnsi="GHEA Grapalat"/>
          <w:lang w:eastAsia="en-US" w:bidi="ar-SA"/>
        </w:rPr>
        <w:t>Таперакана</w:t>
      </w:r>
      <w:proofErr w:type="spellEnd"/>
      <w:r w:rsidR="00683C7F" w:rsidRPr="001C56F7">
        <w:rPr>
          <w:rFonts w:ascii="GHEA Grapalat" w:hAnsi="GHEA Grapalat"/>
          <w:lang w:eastAsia="en-US" w:bidi="ar-SA"/>
        </w:rPr>
        <w:t xml:space="preserve">» </w:t>
      </w:r>
      <w:r w:rsidR="00536581">
        <w:rPr>
          <w:rFonts w:ascii="GHEA Grapalat" w:hAnsi="GHEA Grapalat"/>
          <w:lang w:eastAsia="en-US" w:bidi="ar-SA"/>
        </w:rPr>
        <w:t xml:space="preserve">ОНКО Араратский </w:t>
      </w:r>
      <w:r w:rsidR="00536581" w:rsidRPr="00D27C08">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536581">
        <w:rPr>
          <w:rFonts w:ascii="GHEA Grapalat" w:hAnsi="GHEA Grapalat"/>
          <w:lang w:eastAsia="en-US" w:bidi="ar-SA"/>
        </w:rPr>
        <w:t xml:space="preserve"> Араратском </w:t>
      </w:r>
      <w:proofErr w:type="spellStart"/>
      <w:r w:rsidR="00941000" w:rsidRPr="00D27C08">
        <w:rPr>
          <w:rFonts w:ascii="GHEA Grapalat" w:hAnsi="GHEA Grapalat"/>
          <w:lang w:eastAsia="en-US" w:bidi="ar-SA"/>
        </w:rPr>
        <w:t>област</w:t>
      </w:r>
      <w:r w:rsidR="00536581">
        <w:rPr>
          <w:rFonts w:ascii="GHEA Grapalat" w:hAnsi="GHEA Grapalat"/>
          <w:lang w:eastAsia="en-US" w:bidi="ar-SA"/>
        </w:rPr>
        <w:t>е</w:t>
      </w:r>
      <w:proofErr w:type="spellEnd"/>
      <w:r w:rsidR="00536581">
        <w:rPr>
          <w:rFonts w:ascii="GHEA Grapalat" w:hAnsi="GHEA Grapalat"/>
          <w:lang w:eastAsia="en-US" w:bidi="ar-SA"/>
        </w:rPr>
        <w:t xml:space="preserve"> РА, о. </w:t>
      </w:r>
      <w:proofErr w:type="spellStart"/>
      <w:r w:rsidR="00536581">
        <w:rPr>
          <w:rFonts w:ascii="GHEA Grapalat" w:hAnsi="GHEA Grapalat"/>
          <w:lang w:eastAsia="en-US" w:bidi="ar-SA"/>
        </w:rPr>
        <w:t>Таперакан</w:t>
      </w:r>
      <w:proofErr w:type="spellEnd"/>
      <w:r w:rsidR="00683C7F" w:rsidRPr="001C56F7">
        <w:rPr>
          <w:rFonts w:ascii="GHEA Grapalat" w:hAnsi="GHEA Grapalat"/>
          <w:lang w:eastAsia="en-US" w:bidi="ar-SA"/>
        </w:rPr>
        <w:t xml:space="preserve"> улица </w:t>
      </w:r>
      <w:r w:rsidR="00536581">
        <w:rPr>
          <w:rFonts w:ascii="GHEA Grapalat" w:hAnsi="GHEA Grapalat"/>
          <w:lang w:eastAsia="en-US" w:bidi="ar-SA"/>
        </w:rPr>
        <w:t>Исакова  2</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w:t>
      </w:r>
      <w:proofErr w:type="spellStart"/>
      <w:r w:rsidR="001E65D1" w:rsidRPr="001E65D1">
        <w:rPr>
          <w:rFonts w:ascii="GHEA Grapalat" w:hAnsi="GHEA Grapalat"/>
        </w:rPr>
        <w:t>катировок</w:t>
      </w:r>
      <w:proofErr w:type="spellEnd"/>
      <w:r w:rsidR="001E65D1" w:rsidRPr="001E65D1">
        <w:rPr>
          <w:rFonts w:ascii="GHEA Grapalat" w:hAnsi="GHEA Grapalat"/>
        </w:rPr>
        <w:t xml:space="preserve">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a3"/>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a3"/>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a3"/>
        <w:widowControl w:val="0"/>
        <w:spacing w:line="240" w:lineRule="auto"/>
        <w:ind w:firstLine="567"/>
        <w:rPr>
          <w:rFonts w:ascii="GHEA Grapalat" w:hAnsi="GHEA Grapalat"/>
        </w:rPr>
      </w:pPr>
      <w:proofErr w:type="gramStart"/>
      <w:r w:rsidRPr="001C56F7">
        <w:rPr>
          <w:rFonts w:ascii="GHEA Grapalat" w:hAnsi="GHEA Grapalat"/>
        </w:rPr>
        <w:t>Условия</w:t>
      </w:r>
      <w:proofErr w:type="gramEnd"/>
      <w:r w:rsidRPr="001C56F7">
        <w:rPr>
          <w:rFonts w:ascii="GHEA Grapalat" w:hAnsi="GHEA Grapalat"/>
        </w:rPr>
        <w:t xml:space="preserve">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a3"/>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a3"/>
        <w:widowControl w:val="0"/>
        <w:spacing w:line="240" w:lineRule="auto"/>
        <w:ind w:firstLine="567"/>
        <w:rPr>
          <w:rFonts w:ascii="GHEA Grapalat" w:hAnsi="GHEA Grapalat"/>
        </w:rPr>
      </w:pPr>
      <w:r w:rsidRPr="00D35A27">
        <w:rPr>
          <w:rFonts w:ascii="GHEA Grapalat" w:hAnsi="GHEA Grapalat"/>
        </w:rPr>
        <w:t xml:space="preserve">Для получения приглашения на </w:t>
      </w:r>
      <w:r w:rsidR="00830445" w:rsidRPr="00D35A27">
        <w:rPr>
          <w:rFonts w:ascii="GHEA Grapalat" w:hAnsi="GHEA Grapalat"/>
        </w:rPr>
        <w:t xml:space="preserve">процедуру </w:t>
      </w:r>
      <w:r w:rsidRPr="00D35A27">
        <w:rPr>
          <w:rFonts w:ascii="GHEA Grapalat" w:hAnsi="GHEA Grapalat"/>
        </w:rPr>
        <w:t xml:space="preserve">в бумажной форме необходимо обратиться к заказчику до </w:t>
      </w:r>
      <w:r w:rsidR="00683C7F" w:rsidRPr="00D35A27">
        <w:rPr>
          <w:rFonts w:ascii="GHEA Grapalat" w:hAnsi="GHEA Grapalat"/>
        </w:rPr>
        <w:t>1</w:t>
      </w:r>
      <w:r w:rsidR="00B37AB6" w:rsidRPr="00B37AB6">
        <w:rPr>
          <w:rFonts w:ascii="GHEA Grapalat" w:hAnsi="GHEA Grapalat"/>
        </w:rPr>
        <w:t>1</w:t>
      </w:r>
      <w:r w:rsidR="00683C7F" w:rsidRPr="00D35A27">
        <w:rPr>
          <w:rFonts w:ascii="GHEA Grapalat" w:hAnsi="GHEA Grapalat"/>
        </w:rPr>
        <w:t>:00</w:t>
      </w:r>
      <w:r w:rsidRPr="00D35A2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a3"/>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a3"/>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a3"/>
        <w:widowControl w:val="0"/>
        <w:spacing w:line="240" w:lineRule="auto"/>
        <w:ind w:firstLine="0"/>
        <w:rPr>
          <w:rFonts w:ascii="GHEA Grapalat" w:hAnsi="GHEA Grapalat"/>
        </w:rPr>
      </w:pPr>
      <w:r w:rsidRPr="00D27C08">
        <w:rPr>
          <w:rFonts w:ascii="GHEA Grapalat" w:hAnsi="GHEA Grapalat"/>
        </w:rPr>
        <w:t xml:space="preserve">    </w:t>
      </w:r>
      <w:r w:rsidR="003F6ED1" w:rsidRPr="00D27C08">
        <w:rPr>
          <w:rFonts w:ascii="GHEA Grapalat" w:hAnsi="GHEA Grapalat"/>
        </w:rPr>
        <w:t xml:space="preserve">Заявки на </w:t>
      </w:r>
      <w:proofErr w:type="spellStart"/>
      <w:proofErr w:type="gramStart"/>
      <w:r w:rsidR="003F6ED1" w:rsidRPr="00D27C08">
        <w:rPr>
          <w:rFonts w:ascii="GHEA Grapalat" w:hAnsi="GHEA Grapalat"/>
        </w:rPr>
        <w:t>на</w:t>
      </w:r>
      <w:proofErr w:type="spellEnd"/>
      <w:proofErr w:type="gramEnd"/>
      <w:r w:rsidR="003F6ED1" w:rsidRPr="00D27C08">
        <w:rPr>
          <w:rFonts w:ascii="GHEA Grapalat" w:hAnsi="GHEA Grapalat"/>
        </w:rPr>
        <w:t xml:space="preserve"> </w:t>
      </w:r>
      <w:r w:rsidR="001E65D1" w:rsidRPr="00D27C08">
        <w:rPr>
          <w:rFonts w:ascii="GHEA Grapalat" w:hAnsi="GHEA Grapalat"/>
        </w:rPr>
        <w:t xml:space="preserve">запросе </w:t>
      </w:r>
      <w:proofErr w:type="spellStart"/>
      <w:r w:rsidR="001E65D1" w:rsidRPr="00D27C08">
        <w:rPr>
          <w:rFonts w:ascii="GHEA Grapalat" w:hAnsi="GHEA Grapalat"/>
        </w:rPr>
        <w:t>катировок</w:t>
      </w:r>
      <w:proofErr w:type="spellEnd"/>
      <w:r w:rsidR="003F6ED1" w:rsidRPr="00D27C08">
        <w:rPr>
          <w:rFonts w:ascii="GHEA Grapalat" w:hAnsi="GHEA Grapalat"/>
        </w:rPr>
        <w:t xml:space="preserve"> необходимо подавать по адресу</w:t>
      </w:r>
      <w:r w:rsidR="003F6ED1" w:rsidRPr="00D27C08">
        <w:rPr>
          <w:rFonts w:ascii="GHEA Grapalat" w:hAnsi="GHEA Grapalat"/>
          <w:spacing w:val="6"/>
        </w:rPr>
        <w:t xml:space="preserve"> </w:t>
      </w:r>
      <w:r w:rsidR="00D27C08" w:rsidRPr="00D27C08">
        <w:rPr>
          <w:rFonts w:ascii="GHEA Grapalat" w:hAnsi="GHEA Grapalat"/>
          <w:lang w:eastAsia="en-US" w:bidi="ar-SA"/>
        </w:rPr>
        <w:t xml:space="preserve">Араратский область РА, о. </w:t>
      </w:r>
      <w:proofErr w:type="spellStart"/>
      <w:r w:rsidR="00D27C08" w:rsidRPr="00D27C08">
        <w:rPr>
          <w:rFonts w:ascii="GHEA Grapalat" w:hAnsi="GHEA Grapalat"/>
          <w:lang w:eastAsia="en-US" w:bidi="ar-SA"/>
        </w:rPr>
        <w:t>Таперакан</w:t>
      </w:r>
      <w:proofErr w:type="spellEnd"/>
      <w:r w:rsidR="00D27C08" w:rsidRPr="00D27C08">
        <w:rPr>
          <w:rFonts w:ascii="GHEA Grapalat" w:hAnsi="GHEA Grapalat"/>
          <w:lang w:eastAsia="en-US" w:bidi="ar-SA"/>
        </w:rPr>
        <w:t xml:space="preserve"> улица Исакова  2  Детский сад</w:t>
      </w:r>
      <w:r w:rsidR="00941000" w:rsidRPr="00941000">
        <w:rPr>
          <w:rFonts w:ascii="GHEA Grapalat" w:hAnsi="GHEA Grapalat"/>
          <w:lang w:eastAsia="en-US" w:bidi="ar-SA"/>
        </w:rPr>
        <w:t xml:space="preserve"> </w:t>
      </w:r>
      <w:proofErr w:type="spellStart"/>
      <w:r w:rsidR="00941000" w:rsidRPr="00941000">
        <w:rPr>
          <w:rFonts w:ascii="GHEA Grapalat" w:hAnsi="GHEA Grapalat"/>
          <w:lang w:eastAsia="en-US" w:bidi="ar-SA"/>
        </w:rPr>
        <w:t>Таперакан</w:t>
      </w:r>
      <w:proofErr w:type="spellEnd"/>
      <w:r w:rsidR="00941000" w:rsidRPr="00941000">
        <w:rPr>
          <w:rFonts w:ascii="GHEA Grapalat" w:hAnsi="GHEA Grapalat"/>
          <w:lang w:eastAsia="en-US" w:bidi="ar-SA"/>
        </w:rPr>
        <w:t xml:space="preserve"> </w:t>
      </w:r>
      <w:r w:rsidR="00D27C08" w:rsidRPr="00D27C08">
        <w:rPr>
          <w:rFonts w:ascii="GHEA Grapalat" w:hAnsi="GHEA Grapalat"/>
          <w:lang w:eastAsia="en-US" w:bidi="ar-SA"/>
        </w:rPr>
        <w:t>» ОНКО</w:t>
      </w:r>
      <w:r w:rsidR="00D27C08" w:rsidRPr="001C56F7">
        <w:rPr>
          <w:rFonts w:ascii="GHEA Grapalat" w:hAnsi="GHEA Grapalat"/>
        </w:rPr>
        <w:t xml:space="preserve"> </w:t>
      </w:r>
      <w:r w:rsidR="003F6ED1" w:rsidRPr="001C56F7">
        <w:rPr>
          <w:rFonts w:ascii="GHEA Grapalat" w:hAnsi="GHEA Grapalat"/>
        </w:rPr>
        <w:t xml:space="preserve">в документарной форме, до </w:t>
      </w:r>
      <w:r w:rsidR="00B37AB6" w:rsidRPr="00B37AB6">
        <w:rPr>
          <w:rFonts w:ascii="GHEA Grapalat" w:hAnsi="GHEA Grapalat"/>
        </w:rPr>
        <w:t xml:space="preserve">11 </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D35A27" w:rsidRDefault="003F6ED1" w:rsidP="00F56837">
      <w:pPr>
        <w:pStyle w:val="a3"/>
        <w:widowControl w:val="0"/>
        <w:spacing w:line="240" w:lineRule="auto"/>
        <w:ind w:firstLine="567"/>
        <w:rPr>
          <w:rFonts w:ascii="GHEA Grapalat" w:hAnsi="GHEA Grapalat"/>
        </w:rPr>
      </w:pPr>
      <w:r w:rsidRPr="00D35A27">
        <w:rPr>
          <w:rFonts w:ascii="GHEA Grapalat" w:hAnsi="GHEA Grapalat"/>
        </w:rPr>
        <w:t xml:space="preserve">Вскрытие заявок будет проводиться по адресу </w:t>
      </w:r>
      <w:r w:rsidR="00D27C08" w:rsidRPr="00D35A27">
        <w:rPr>
          <w:rFonts w:ascii="GHEA Grapalat" w:hAnsi="GHEA Grapalat"/>
          <w:lang w:eastAsia="en-US" w:bidi="ar-SA"/>
        </w:rPr>
        <w:t xml:space="preserve">Араратский область РА, о. </w:t>
      </w:r>
      <w:proofErr w:type="spellStart"/>
      <w:r w:rsidR="00D27C08" w:rsidRPr="00D35A27">
        <w:rPr>
          <w:rFonts w:ascii="GHEA Grapalat" w:hAnsi="GHEA Grapalat"/>
          <w:lang w:eastAsia="en-US" w:bidi="ar-SA"/>
        </w:rPr>
        <w:t>Таперакан</w:t>
      </w:r>
      <w:proofErr w:type="spellEnd"/>
      <w:r w:rsidR="00D27C08" w:rsidRPr="00D35A27">
        <w:rPr>
          <w:rFonts w:ascii="GHEA Grapalat" w:hAnsi="GHEA Grapalat"/>
          <w:lang w:eastAsia="en-US" w:bidi="ar-SA"/>
        </w:rPr>
        <w:t xml:space="preserve"> улица Исакова  2  Детский сад</w:t>
      </w:r>
      <w:r w:rsidR="00941000" w:rsidRPr="00D35A27">
        <w:rPr>
          <w:rFonts w:ascii="GHEA Grapalat" w:hAnsi="GHEA Grapalat"/>
          <w:lang w:eastAsia="en-US" w:bidi="ar-SA"/>
        </w:rPr>
        <w:t xml:space="preserve"> </w:t>
      </w:r>
      <w:proofErr w:type="spellStart"/>
      <w:r w:rsidR="00941000" w:rsidRPr="00D35A27">
        <w:rPr>
          <w:rFonts w:ascii="GHEA Grapalat" w:hAnsi="GHEA Grapalat"/>
          <w:lang w:eastAsia="en-US" w:bidi="ar-SA"/>
        </w:rPr>
        <w:t>Таперакан</w:t>
      </w:r>
      <w:proofErr w:type="spellEnd"/>
      <w:r w:rsidR="00D27C08" w:rsidRPr="00D35A27">
        <w:rPr>
          <w:rFonts w:ascii="GHEA Grapalat" w:hAnsi="GHEA Grapalat"/>
          <w:lang w:eastAsia="en-US" w:bidi="ar-SA"/>
        </w:rPr>
        <w:t>» ОНКО</w:t>
      </w:r>
      <w:r w:rsidRPr="00D35A27">
        <w:rPr>
          <w:rFonts w:ascii="GHEA Grapalat" w:hAnsi="GHEA Grapalat"/>
        </w:rPr>
        <w:t xml:space="preserve"> в </w:t>
      </w:r>
      <w:r w:rsidR="00683C7F" w:rsidRPr="00D35A27">
        <w:rPr>
          <w:rFonts w:ascii="GHEA Grapalat" w:hAnsi="GHEA Grapalat"/>
        </w:rPr>
        <w:t>1</w:t>
      </w:r>
      <w:r w:rsidR="00B37AB6" w:rsidRPr="00B37AB6">
        <w:rPr>
          <w:rFonts w:ascii="GHEA Grapalat" w:hAnsi="GHEA Grapalat"/>
        </w:rPr>
        <w:t>1</w:t>
      </w:r>
      <w:r w:rsidR="00683C7F" w:rsidRPr="00D35A27">
        <w:rPr>
          <w:rFonts w:ascii="GHEA Grapalat" w:hAnsi="GHEA Grapalat"/>
        </w:rPr>
        <w:t>:00</w:t>
      </w:r>
      <w:r w:rsidRPr="00D35A27">
        <w:rPr>
          <w:rFonts w:ascii="GHEA Grapalat" w:hAnsi="GHEA Grapalat"/>
        </w:rPr>
        <w:t xml:space="preserve"> часов "</w:t>
      </w:r>
      <w:r w:rsidR="00683C7F" w:rsidRPr="00D35A27">
        <w:rPr>
          <w:rFonts w:ascii="GHEA Grapalat" w:hAnsi="GHEA Grapalat"/>
        </w:rPr>
        <w:t>0</w:t>
      </w:r>
      <w:r w:rsidR="001E336A" w:rsidRPr="00D35A27">
        <w:rPr>
          <w:rFonts w:ascii="GHEA Grapalat" w:hAnsi="GHEA Grapalat"/>
        </w:rPr>
        <w:t>3</w:t>
      </w:r>
      <w:r w:rsidR="00683C7F" w:rsidRPr="00D35A27">
        <w:rPr>
          <w:rFonts w:ascii="GHEA Grapalat" w:hAnsi="GHEA Grapalat"/>
        </w:rPr>
        <w:t>" "декабря" "2019</w:t>
      </w:r>
      <w:r w:rsidRPr="00D35A27">
        <w:rPr>
          <w:rFonts w:ascii="GHEA Grapalat" w:hAnsi="GHEA Grapalat"/>
        </w:rPr>
        <w:t>"</w:t>
      </w:r>
      <w:r w:rsidR="00683C7F" w:rsidRPr="00D35A27">
        <w:rPr>
          <w:rFonts w:ascii="GHEA Grapalat" w:hAnsi="GHEA Grapalat"/>
        </w:rPr>
        <w:t>году</w:t>
      </w:r>
      <w:r w:rsidRPr="00D35A27">
        <w:rPr>
          <w:rFonts w:ascii="GHEA Grapalat" w:hAnsi="GHEA Grapalat"/>
        </w:rPr>
        <w:t>.</w:t>
      </w:r>
    </w:p>
    <w:p w:rsidR="00BE1C5E" w:rsidRPr="001C56F7" w:rsidRDefault="001305C6" w:rsidP="00F56837">
      <w:pPr>
        <w:pStyle w:val="a3"/>
        <w:widowControl w:val="0"/>
        <w:spacing w:line="240" w:lineRule="auto"/>
        <w:ind w:firstLine="567"/>
        <w:rPr>
          <w:rFonts w:ascii="GHEA Grapalat" w:hAnsi="GHEA Grapalat"/>
        </w:rPr>
      </w:pPr>
      <w:r w:rsidRPr="00D35A27">
        <w:rPr>
          <w:rFonts w:ascii="GHEA Grapalat" w:hAnsi="GHEA Grapalat"/>
        </w:rPr>
        <w:t xml:space="preserve">Жалобы относительно настоящей процедуры должны быть поданы </w:t>
      </w:r>
      <w:r w:rsidR="004B4B72" w:rsidRPr="00D35A27">
        <w:rPr>
          <w:rFonts w:ascii="GHEA Grapalat" w:hAnsi="GHEA Grapalat"/>
        </w:rPr>
        <w:t>л</w:t>
      </w:r>
      <w:r w:rsidR="00D746A9" w:rsidRPr="00D35A27">
        <w:rPr>
          <w:rFonts w:ascii="GHEA Grapalat" w:hAnsi="GHEA Grapalat"/>
        </w:rPr>
        <w:t>ицу</w:t>
      </w:r>
      <w:r w:rsidRPr="001C56F7">
        <w:rPr>
          <w:rFonts w:ascii="GHEA Grapalat" w:hAnsi="GHEA Grapalat"/>
        </w:rPr>
        <w:t xml:space="preserve">, </w:t>
      </w:r>
      <w:proofErr w:type="gramStart"/>
      <w:r w:rsidR="00D746A9" w:rsidRPr="001C56F7">
        <w:rPr>
          <w:rFonts w:ascii="GHEA Grapalat" w:hAnsi="GHEA Grapalat"/>
        </w:rPr>
        <w:t>рассматривающее</w:t>
      </w:r>
      <w:proofErr w:type="gramEnd"/>
      <w:r w:rsidR="00D746A9" w:rsidRPr="001C56F7">
        <w:rPr>
          <w:rFonts w:ascii="GHEA Grapalat" w:hAnsi="GHEA Grapalat"/>
        </w:rPr>
        <w:t xml:space="preserve">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 xml:space="preserve">по адресу: ул. </w:t>
      </w:r>
      <w:proofErr w:type="spellStart"/>
      <w:r w:rsidRPr="001C56F7">
        <w:rPr>
          <w:rFonts w:ascii="GHEA Grapalat" w:hAnsi="GHEA Grapalat"/>
        </w:rPr>
        <w:t>Мелик-Адамяна</w:t>
      </w:r>
      <w:proofErr w:type="spellEnd"/>
      <w:r w:rsidRPr="001C56F7">
        <w:rPr>
          <w:rFonts w:ascii="GHEA Grapalat" w:hAnsi="GHEA Grapalat"/>
        </w:rPr>
        <w:t xml:space="preserve">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 xml:space="preserve">(тридцать тысяч) </w:t>
      </w:r>
      <w:proofErr w:type="spellStart"/>
      <w:r w:rsidRPr="001C56F7">
        <w:rPr>
          <w:rFonts w:ascii="GHEA Grapalat" w:hAnsi="GHEA Grapalat"/>
        </w:rPr>
        <w:t>драмов</w:t>
      </w:r>
      <w:proofErr w:type="spellEnd"/>
      <w:r w:rsidRPr="001C56F7">
        <w:rPr>
          <w:rFonts w:ascii="GHEA Grapalat" w:hAnsi="GHEA Grapalat"/>
        </w:rPr>
        <w:t xml:space="preserve">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a3"/>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proofErr w:type="spellStart"/>
      <w:r w:rsidR="00683C7F" w:rsidRPr="001C56F7">
        <w:rPr>
          <w:rFonts w:ascii="GHEA Grapalat" w:hAnsi="GHEA Grapalat"/>
        </w:rPr>
        <w:t>Г.Оганнисяну</w:t>
      </w:r>
      <w:proofErr w:type="spellEnd"/>
    </w:p>
    <w:p w:rsidR="00F56837" w:rsidRPr="001E65D1" w:rsidRDefault="00F56837" w:rsidP="00F56837">
      <w:pPr>
        <w:ind w:firstLine="720"/>
        <w:jc w:val="center"/>
        <w:rPr>
          <w:rFonts w:ascii="GHEA Grapalat" w:hAnsi="GHEA Grapalat"/>
          <w:i/>
          <w:sz w:val="20"/>
          <w:szCs w:val="20"/>
          <w:lang w:eastAsia="en-US" w:bidi="ar-SA"/>
        </w:rPr>
      </w:pPr>
    </w:p>
    <w:p w:rsidR="00D27C08" w:rsidRPr="00D27C08" w:rsidRDefault="00D27C08" w:rsidP="00D27C08">
      <w:pPr>
        <w:ind w:firstLine="720"/>
        <w:jc w:val="center"/>
        <w:rPr>
          <w:rFonts w:ascii="GHEA Grapalat" w:hAnsi="GHEA Grapalat"/>
          <w:sz w:val="20"/>
          <w:szCs w:val="20"/>
          <w:lang w:eastAsia="en-US" w:bidi="ar-SA"/>
        </w:rPr>
      </w:pPr>
      <w:r w:rsidRPr="00D27C08">
        <w:rPr>
          <w:rFonts w:ascii="GHEA Grapalat" w:hAnsi="GHEA Grapalat"/>
          <w:sz w:val="20"/>
          <w:szCs w:val="20"/>
          <w:lang w:eastAsia="en-US" w:bidi="ar-SA"/>
        </w:rPr>
        <w:t>Телефон 093  58-31-37</w:t>
      </w:r>
    </w:p>
    <w:p w:rsidR="00D27C08" w:rsidRPr="0084692D" w:rsidRDefault="00D27C08" w:rsidP="00D27C08">
      <w:pPr>
        <w:ind w:firstLine="720"/>
        <w:jc w:val="center"/>
        <w:rPr>
          <w:rFonts w:ascii="GHEA Grapalat" w:hAnsi="GHEA Grapalat"/>
          <w:sz w:val="20"/>
          <w:szCs w:val="20"/>
          <w:lang w:eastAsia="en-US" w:bidi="ar-SA"/>
        </w:rPr>
      </w:pPr>
      <w:r w:rsidRPr="0084692D">
        <w:rPr>
          <w:rFonts w:ascii="GHEA Grapalat" w:hAnsi="GHEA Grapalat"/>
          <w:sz w:val="20"/>
          <w:szCs w:val="20"/>
          <w:lang w:eastAsia="en-US" w:bidi="ar-SA"/>
        </w:rPr>
        <w:t xml:space="preserve">Эл. Почта </w:t>
      </w:r>
      <w:proofErr w:type="spellStart"/>
      <w:r w:rsidRPr="0084692D">
        <w:rPr>
          <w:rFonts w:ascii="GHEA Grapalat" w:hAnsi="GHEA Grapalat"/>
          <w:sz w:val="20"/>
          <w:szCs w:val="20"/>
          <w:lang w:eastAsia="en-US" w:bidi="ar-SA"/>
        </w:rPr>
        <w:t>mail</w:t>
      </w:r>
      <w:proofErr w:type="spellEnd"/>
      <w:r w:rsidRPr="0084692D">
        <w:rPr>
          <w:rFonts w:ascii="GHEA Grapalat" w:hAnsi="GHEA Grapalat"/>
          <w:sz w:val="20"/>
          <w:szCs w:val="20"/>
          <w:lang w:eastAsia="en-US" w:bidi="ar-SA"/>
        </w:rPr>
        <w:t xml:space="preserve">:  </w:t>
      </w:r>
      <w:r w:rsidR="0084692D" w:rsidRPr="0084692D">
        <w:rPr>
          <w:rFonts w:ascii="GHEA Grapalat" w:hAnsi="GHEA Grapalat"/>
          <w:sz w:val="20"/>
          <w:szCs w:val="20"/>
        </w:rPr>
        <w:t xml:space="preserve">" </w:t>
      </w:r>
      <w:proofErr w:type="spellStart"/>
      <w:r w:rsidR="0084692D" w:rsidRPr="0084692D">
        <w:rPr>
          <w:rFonts w:ascii="GHEA Grapalat" w:hAnsi="GHEA Grapalat"/>
          <w:sz w:val="20"/>
          <w:szCs w:val="20"/>
          <w:lang w:val="en-US" w:eastAsia="en-US" w:bidi="ar-SA"/>
        </w:rPr>
        <w:t>hrach</w:t>
      </w:r>
      <w:proofErr w:type="spellEnd"/>
      <w:r w:rsidR="0084692D" w:rsidRPr="0084692D">
        <w:rPr>
          <w:rFonts w:ascii="GHEA Grapalat" w:hAnsi="GHEA Grapalat"/>
          <w:sz w:val="20"/>
          <w:szCs w:val="20"/>
          <w:lang w:eastAsia="en-US" w:bidi="ar-SA"/>
        </w:rPr>
        <w:t>0006@</w:t>
      </w:r>
      <w:r w:rsidR="0084692D" w:rsidRPr="0084692D">
        <w:rPr>
          <w:rFonts w:ascii="GHEA Grapalat" w:hAnsi="GHEA Grapalat"/>
          <w:sz w:val="20"/>
          <w:szCs w:val="20"/>
          <w:lang w:val="en-US" w:eastAsia="en-US" w:bidi="ar-SA"/>
        </w:rPr>
        <w:t>mail</w:t>
      </w:r>
      <w:r w:rsidR="0084692D" w:rsidRPr="0084692D">
        <w:rPr>
          <w:rFonts w:ascii="GHEA Grapalat" w:hAnsi="GHEA Grapalat"/>
          <w:sz w:val="20"/>
          <w:szCs w:val="20"/>
          <w:lang w:eastAsia="en-US" w:bidi="ar-SA"/>
        </w:rPr>
        <w:t>.</w:t>
      </w:r>
      <w:proofErr w:type="spellStart"/>
      <w:r w:rsidR="0084692D" w:rsidRPr="0084692D">
        <w:rPr>
          <w:rFonts w:ascii="GHEA Grapalat" w:hAnsi="GHEA Grapalat"/>
          <w:sz w:val="20"/>
          <w:szCs w:val="20"/>
          <w:lang w:val="en-US" w:eastAsia="en-US" w:bidi="ar-SA"/>
        </w:rPr>
        <w:t>ru</w:t>
      </w:r>
      <w:proofErr w:type="spellEnd"/>
      <w:r w:rsidR="0084692D" w:rsidRPr="0084692D">
        <w:rPr>
          <w:rFonts w:ascii="GHEA Grapalat" w:hAnsi="GHEA Grapalat"/>
          <w:sz w:val="20"/>
          <w:szCs w:val="20"/>
          <w:lang w:eastAsia="en-US" w:bidi="ar-SA"/>
        </w:rPr>
        <w:t xml:space="preserve"> </w:t>
      </w:r>
      <w:r w:rsidR="0084692D" w:rsidRPr="0084692D">
        <w:rPr>
          <w:rFonts w:ascii="GHEA Grapalat" w:hAnsi="GHEA Grapalat"/>
          <w:sz w:val="20"/>
          <w:szCs w:val="20"/>
        </w:rPr>
        <w:t>".</w:t>
      </w:r>
    </w:p>
    <w:p w:rsidR="00D27C08" w:rsidRPr="00D27C08" w:rsidRDefault="00D27C08" w:rsidP="00D27C08">
      <w:pPr>
        <w:jc w:val="center"/>
        <w:rPr>
          <w:rFonts w:ascii="GHEA Grapalat" w:hAnsi="GHEA Grapalat"/>
          <w:sz w:val="20"/>
          <w:szCs w:val="20"/>
          <w:lang w:eastAsia="en-US" w:bidi="ar-SA"/>
        </w:rPr>
      </w:pPr>
      <w:r w:rsidRPr="00D27C08">
        <w:rPr>
          <w:rFonts w:ascii="GHEA Grapalat" w:hAnsi="GHEA Grapalat"/>
          <w:sz w:val="20"/>
          <w:szCs w:val="20"/>
          <w:lang w:eastAsia="en-US" w:bidi="ar-SA"/>
        </w:rPr>
        <w:t xml:space="preserve">Клиент &lt;&lt; Араратский область РА, </w:t>
      </w:r>
      <w:r w:rsidR="00536581" w:rsidRPr="00D27C08">
        <w:rPr>
          <w:rFonts w:ascii="GHEA Grapalat" w:hAnsi="GHEA Grapalat"/>
          <w:sz w:val="20"/>
          <w:szCs w:val="20"/>
          <w:lang w:eastAsia="en-US" w:bidi="ar-SA"/>
        </w:rPr>
        <w:t xml:space="preserve">Детский сад </w:t>
      </w:r>
      <w:r w:rsidR="00536581">
        <w:rPr>
          <w:rFonts w:ascii="GHEA Grapalat" w:hAnsi="GHEA Grapalat"/>
          <w:sz w:val="20"/>
          <w:szCs w:val="20"/>
          <w:lang w:eastAsia="en-US" w:bidi="ar-SA"/>
        </w:rPr>
        <w:t xml:space="preserve">о. </w:t>
      </w:r>
      <w:proofErr w:type="spellStart"/>
      <w:r w:rsidR="00536581">
        <w:rPr>
          <w:rFonts w:ascii="GHEA Grapalat" w:hAnsi="GHEA Grapalat"/>
          <w:sz w:val="20"/>
          <w:szCs w:val="20"/>
          <w:lang w:eastAsia="en-US" w:bidi="ar-SA"/>
        </w:rPr>
        <w:t>Таперакана</w:t>
      </w:r>
      <w:proofErr w:type="spellEnd"/>
      <w:r w:rsidRPr="00D27C08">
        <w:rPr>
          <w:rFonts w:ascii="GHEA Grapalat" w:hAnsi="GHEA Grapalat"/>
          <w:sz w:val="20"/>
          <w:szCs w:val="20"/>
          <w:lang w:eastAsia="en-US" w:bidi="ar-SA"/>
        </w:rPr>
        <w:t xml:space="preserve">» ОНКО &gt;&gt; </w:t>
      </w:r>
    </w:p>
    <w:p w:rsidR="00D746CA" w:rsidRPr="001E65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536581" w:rsidRDefault="008A7430" w:rsidP="00D27C08">
      <w:pPr>
        <w:pStyle w:val="a3"/>
        <w:widowControl w:val="0"/>
        <w:spacing w:line="240" w:lineRule="auto"/>
        <w:ind w:firstLine="0"/>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4692D" w:rsidRPr="0084692D" w:rsidRDefault="0084692D" w:rsidP="00BC5174">
      <w:pPr>
        <w:pStyle w:val="a3"/>
        <w:widowControl w:val="0"/>
        <w:spacing w:line="240" w:lineRule="auto"/>
        <w:ind w:left="3969" w:firstLine="0"/>
        <w:jc w:val="right"/>
        <w:rPr>
          <w:rFonts w:ascii="GHEA Grapalat" w:hAnsi="GHEA Grapalat"/>
          <w:b/>
        </w:rPr>
      </w:pPr>
    </w:p>
    <w:p w:rsidR="0084692D" w:rsidRPr="0084692D" w:rsidRDefault="0084692D" w:rsidP="00BC5174">
      <w:pPr>
        <w:pStyle w:val="a3"/>
        <w:widowControl w:val="0"/>
        <w:spacing w:line="240" w:lineRule="auto"/>
        <w:ind w:left="3969" w:firstLine="0"/>
        <w:jc w:val="right"/>
        <w:rPr>
          <w:rFonts w:ascii="GHEA Grapalat" w:hAnsi="GHEA Grapalat"/>
          <w:b/>
        </w:rPr>
      </w:pPr>
    </w:p>
    <w:p w:rsidR="0084692D" w:rsidRPr="0084692D" w:rsidRDefault="0084692D" w:rsidP="00BC5174">
      <w:pPr>
        <w:pStyle w:val="a3"/>
        <w:widowControl w:val="0"/>
        <w:spacing w:line="240" w:lineRule="auto"/>
        <w:ind w:left="3969" w:firstLine="0"/>
        <w:jc w:val="right"/>
        <w:rPr>
          <w:rFonts w:ascii="GHEA Grapalat" w:hAnsi="GHEA Grapalat"/>
          <w:b/>
        </w:rPr>
      </w:pPr>
    </w:p>
    <w:p w:rsidR="0084692D" w:rsidRPr="0084692D" w:rsidRDefault="0084692D" w:rsidP="00BC5174">
      <w:pPr>
        <w:pStyle w:val="a3"/>
        <w:widowControl w:val="0"/>
        <w:spacing w:line="240" w:lineRule="auto"/>
        <w:ind w:left="3969" w:firstLine="0"/>
        <w:jc w:val="right"/>
        <w:rPr>
          <w:rFonts w:ascii="GHEA Grapalat" w:hAnsi="GHEA Grapalat"/>
          <w:b/>
        </w:rPr>
      </w:pPr>
    </w:p>
    <w:p w:rsidR="0084692D" w:rsidRPr="0084692D" w:rsidRDefault="0084692D" w:rsidP="00BC5174">
      <w:pPr>
        <w:pStyle w:val="a3"/>
        <w:widowControl w:val="0"/>
        <w:spacing w:line="240" w:lineRule="auto"/>
        <w:ind w:left="3969" w:firstLine="0"/>
        <w:jc w:val="right"/>
        <w:rPr>
          <w:rFonts w:ascii="GHEA Grapalat" w:hAnsi="GHEA Grapalat"/>
          <w:b/>
        </w:rPr>
      </w:pPr>
    </w:p>
    <w:p w:rsidR="00096865" w:rsidRPr="001C56F7" w:rsidRDefault="00096865" w:rsidP="00BC5174">
      <w:pPr>
        <w:pStyle w:val="a3"/>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a3"/>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 xml:space="preserve">запросе </w:t>
      </w:r>
      <w:proofErr w:type="spellStart"/>
      <w:r w:rsidR="00BC5174" w:rsidRPr="001C56F7">
        <w:rPr>
          <w:rFonts w:ascii="GHEA Grapalat" w:hAnsi="GHEA Grapalat"/>
        </w:rPr>
        <w:t>катировок</w:t>
      </w:r>
      <w:proofErr w:type="spellEnd"/>
    </w:p>
    <w:p w:rsidR="00F56837" w:rsidRPr="00D27C08" w:rsidRDefault="00096865" w:rsidP="00BC5174">
      <w:pPr>
        <w:pStyle w:val="a3"/>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536581">
        <w:rPr>
          <w:rFonts w:ascii="GHEA Grapalat" w:hAnsi="GHEA Grapalat"/>
          <w:b/>
          <w:lang w:val="en-US" w:eastAsia="en-US" w:bidi="ar-SA"/>
        </w:rPr>
        <w:t>MTH</w:t>
      </w:r>
      <w:r w:rsidR="00536581">
        <w:rPr>
          <w:rFonts w:ascii="GHEA Grapalat" w:hAnsi="GHEA Grapalat"/>
          <w:b/>
          <w:lang w:eastAsia="en-US" w:bidi="ar-SA"/>
        </w:rPr>
        <w:t>М</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w:t>
      </w:r>
      <w:r w:rsidR="00D27C08" w:rsidRPr="00D27C08">
        <w:rPr>
          <w:rFonts w:ascii="GHEA Grapalat" w:hAnsi="GHEA Grapalat"/>
          <w:b/>
          <w:lang w:eastAsia="en-US" w:bidi="ar-SA"/>
        </w:rPr>
        <w:t>3</w:t>
      </w:r>
    </w:p>
    <w:p w:rsidR="00096865" w:rsidRPr="001C56F7" w:rsidRDefault="00F56837" w:rsidP="00BC5174">
      <w:pPr>
        <w:pStyle w:val="aa"/>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001E336A" w:rsidRPr="000348C2">
        <w:rPr>
          <w:rFonts w:ascii="GHEA Grapalat" w:hAnsi="GHEA Grapalat"/>
          <w:i/>
          <w:sz w:val="20"/>
          <w:szCs w:val="20"/>
        </w:rPr>
        <w:t>26</w:t>
      </w:r>
      <w:r w:rsidRPr="001C56F7">
        <w:rPr>
          <w:rFonts w:ascii="GHEA Grapalat" w:hAnsi="GHEA Grapalat"/>
          <w:i/>
          <w:sz w:val="20"/>
          <w:szCs w:val="20"/>
        </w:rPr>
        <w:t xml:space="preserve"> ноября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aa"/>
        <w:widowControl w:val="0"/>
        <w:spacing w:after="160"/>
        <w:ind w:right="-7" w:firstLine="567"/>
        <w:jc w:val="center"/>
        <w:rPr>
          <w:rFonts w:ascii="GHEA Grapalat" w:hAnsi="GHEA Grapalat"/>
          <w:sz w:val="20"/>
          <w:szCs w:val="20"/>
        </w:rPr>
      </w:pP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F56837" w:rsidRPr="001E65D1" w:rsidRDefault="00A76C15" w:rsidP="00B46D58">
      <w:pPr>
        <w:pStyle w:val="aa"/>
        <w:widowControl w:val="0"/>
        <w:spacing w:after="160"/>
        <w:ind w:right="-7" w:firstLine="567"/>
        <w:jc w:val="center"/>
        <w:rPr>
          <w:rFonts w:ascii="GHEA Grapalat" w:hAnsi="GHEA Grapalat"/>
          <w:b/>
          <w:i/>
        </w:rPr>
      </w:pPr>
      <w:r w:rsidRPr="001C56F7">
        <w:rPr>
          <w:rFonts w:ascii="GHEA Grapalat" w:hAnsi="GHEA Grapalat"/>
          <w:b/>
          <w:i/>
        </w:rPr>
        <w:t>"</w:t>
      </w:r>
      <w:r w:rsidR="00D27C08">
        <w:rPr>
          <w:rFonts w:ascii="GHEA Grapalat" w:hAnsi="GHEA Grapalat"/>
          <w:b/>
          <w:i/>
          <w:sz w:val="22"/>
          <w:szCs w:val="22"/>
          <w:lang w:eastAsia="en-US" w:bidi="ar-SA"/>
        </w:rPr>
        <w:t xml:space="preserve"> </w:t>
      </w:r>
      <w:r w:rsidR="00D27C08" w:rsidRPr="00536581">
        <w:rPr>
          <w:rFonts w:ascii="GHEA Grapalat" w:hAnsi="GHEA Grapalat"/>
          <w:b/>
          <w:i/>
          <w:sz w:val="22"/>
          <w:szCs w:val="22"/>
          <w:lang w:eastAsia="en-US" w:bidi="ar-SA"/>
        </w:rPr>
        <w:t>ДЕТСКИЙ САД ТАПЕРАКАНА</w:t>
      </w:r>
      <w:r w:rsidR="00F56837" w:rsidRPr="001C56F7">
        <w:rPr>
          <w:rFonts w:ascii="GHEA Grapalat" w:hAnsi="GHEA Grapalat"/>
          <w:b/>
          <w:i/>
          <w:sz w:val="22"/>
          <w:szCs w:val="22"/>
          <w:lang w:eastAsia="en-US" w:bidi="ar-SA"/>
        </w:rPr>
        <w:t xml:space="preserve">» </w:t>
      </w:r>
      <w:proofErr w:type="gramStart"/>
      <w:r w:rsidR="00D27C08">
        <w:rPr>
          <w:rFonts w:ascii="GHEA Grapalat" w:hAnsi="GHEA Grapalat"/>
          <w:b/>
          <w:i/>
          <w:sz w:val="22"/>
          <w:szCs w:val="22"/>
          <w:lang w:val="en-US" w:eastAsia="en-US" w:bidi="ar-SA"/>
        </w:rPr>
        <w:t>O</w:t>
      </w:r>
      <w:proofErr w:type="gramEnd"/>
      <w:r w:rsidR="00F56837" w:rsidRPr="001C56F7">
        <w:rPr>
          <w:rFonts w:ascii="GHEA Grapalat" w:hAnsi="GHEA Grapalat"/>
          <w:b/>
          <w:i/>
          <w:sz w:val="22"/>
          <w:szCs w:val="22"/>
          <w:lang w:eastAsia="en-US" w:bidi="ar-SA"/>
        </w:rPr>
        <w:t xml:space="preserve">НКО </w:t>
      </w:r>
      <w:r w:rsidRPr="001C56F7">
        <w:rPr>
          <w:rFonts w:ascii="GHEA Grapalat" w:hAnsi="GHEA Grapalat"/>
          <w:b/>
          <w:i/>
        </w:rPr>
        <w:t>"</w:t>
      </w:r>
    </w:p>
    <w:p w:rsidR="00096865" w:rsidRPr="001C56F7" w:rsidRDefault="00536581" w:rsidP="00B46D58">
      <w:pPr>
        <w:pStyle w:val="aa"/>
        <w:widowControl w:val="0"/>
        <w:spacing w:after="160"/>
        <w:ind w:right="-7" w:firstLine="567"/>
        <w:jc w:val="center"/>
        <w:rPr>
          <w:rFonts w:ascii="GHEA Grapalat" w:hAnsi="GHEA Grapalat"/>
          <w:b/>
        </w:rPr>
      </w:pPr>
      <w:r>
        <w:rPr>
          <w:rFonts w:ascii="GHEA Grapalat" w:hAnsi="GHEA Grapalat"/>
          <w:b/>
          <w:i/>
        </w:rPr>
        <w:t xml:space="preserve">Араратский область </w:t>
      </w:r>
      <w:r w:rsidR="00F56837" w:rsidRPr="001C56F7">
        <w:rPr>
          <w:rFonts w:ascii="GHEA Grapalat" w:hAnsi="GHEA Grapalat"/>
          <w:b/>
          <w:i/>
        </w:rPr>
        <w:t xml:space="preserve"> РА</w:t>
      </w: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96865" w:rsidRPr="001C56F7" w:rsidRDefault="000763E5" w:rsidP="00B46D58">
      <w:pPr>
        <w:pStyle w:val="aa"/>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BC5174" w:rsidP="00B46D58">
      <w:pPr>
        <w:pStyle w:val="aa"/>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xml:space="preserve">" ДЛЯ НУЖД </w:t>
      </w:r>
      <w:r w:rsidR="00D27C08" w:rsidRPr="001C56F7">
        <w:rPr>
          <w:rFonts w:ascii="GHEA Grapalat" w:hAnsi="GHEA Grapalat"/>
          <w:b/>
          <w:i/>
        </w:rPr>
        <w:t>"</w:t>
      </w:r>
      <w:r w:rsidR="00D27C08">
        <w:rPr>
          <w:rFonts w:ascii="GHEA Grapalat" w:hAnsi="GHEA Grapalat"/>
          <w:b/>
          <w:i/>
          <w:sz w:val="22"/>
          <w:szCs w:val="22"/>
          <w:lang w:eastAsia="en-US" w:bidi="ar-SA"/>
        </w:rPr>
        <w:t xml:space="preserve"> </w:t>
      </w:r>
      <w:r w:rsidR="00D27C08" w:rsidRPr="00D27C08">
        <w:rPr>
          <w:rFonts w:ascii="GHEA Grapalat" w:hAnsi="GHEA Grapalat"/>
          <w:b/>
          <w:i/>
          <w:sz w:val="22"/>
          <w:szCs w:val="22"/>
          <w:lang w:eastAsia="en-US" w:bidi="ar-SA"/>
        </w:rPr>
        <w:t>ДЕТСКИЙ САД ТАПЕРАКАНА</w:t>
      </w:r>
      <w:r w:rsidR="00D27C08" w:rsidRPr="001C56F7">
        <w:rPr>
          <w:rFonts w:ascii="GHEA Grapalat" w:hAnsi="GHEA Grapalat"/>
          <w:b/>
          <w:i/>
          <w:sz w:val="22"/>
          <w:szCs w:val="22"/>
          <w:lang w:eastAsia="en-US" w:bidi="ar-SA"/>
        </w:rPr>
        <w:t xml:space="preserve">» </w:t>
      </w:r>
      <w:proofErr w:type="gramStart"/>
      <w:r w:rsidR="00D27C08">
        <w:rPr>
          <w:rFonts w:ascii="GHEA Grapalat" w:hAnsi="GHEA Grapalat"/>
          <w:b/>
          <w:i/>
          <w:sz w:val="22"/>
          <w:szCs w:val="22"/>
          <w:lang w:val="en-US" w:eastAsia="en-US" w:bidi="ar-SA"/>
        </w:rPr>
        <w:t>O</w:t>
      </w:r>
      <w:proofErr w:type="gramEnd"/>
      <w:r w:rsidR="00D27C08" w:rsidRPr="001C56F7">
        <w:rPr>
          <w:rFonts w:ascii="GHEA Grapalat" w:hAnsi="GHEA Grapalat"/>
          <w:b/>
          <w:i/>
          <w:sz w:val="22"/>
          <w:szCs w:val="22"/>
          <w:lang w:eastAsia="en-US" w:bidi="ar-SA"/>
        </w:rPr>
        <w:t xml:space="preserve">НКО </w:t>
      </w:r>
      <w:r w:rsidR="00D27C08" w:rsidRPr="00D27C08">
        <w:rPr>
          <w:rFonts w:ascii="GHEA Grapalat" w:hAnsi="GHEA Grapalat"/>
          <w:b/>
          <w:i/>
          <w:sz w:val="22"/>
          <w:szCs w:val="22"/>
          <w:lang w:eastAsia="en-US" w:bidi="ar-SA"/>
        </w:rPr>
        <w:t xml:space="preserve"> </w:t>
      </w:r>
      <w:r w:rsidR="00536581">
        <w:rPr>
          <w:rFonts w:ascii="GHEA Grapalat" w:hAnsi="GHEA Grapalat"/>
          <w:b/>
          <w:i/>
          <w:sz w:val="22"/>
          <w:szCs w:val="22"/>
        </w:rPr>
        <w:t xml:space="preserve">АРАРАТСКИЙ 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E0D95" w:rsidRPr="001C56F7" w:rsidRDefault="00CE0D95" w:rsidP="00B46D58">
      <w:pPr>
        <w:pStyle w:val="aa"/>
        <w:widowControl w:val="0"/>
        <w:spacing w:after="160"/>
        <w:ind w:right="-7" w:firstLine="567"/>
        <w:jc w:val="center"/>
        <w:rPr>
          <w:rFonts w:ascii="GHEA Grapalat" w:hAnsi="GHEA Grapalat"/>
        </w:rPr>
      </w:pPr>
    </w:p>
    <w:p w:rsidR="00CE0D95" w:rsidRPr="001C56F7" w:rsidRDefault="00CE0D95" w:rsidP="00B46D58">
      <w:pPr>
        <w:pStyle w:val="aa"/>
        <w:widowControl w:val="0"/>
        <w:spacing w:after="160"/>
        <w:ind w:right="-7" w:firstLine="567"/>
        <w:jc w:val="center"/>
        <w:rPr>
          <w:rFonts w:ascii="GHEA Grapalat" w:hAnsi="GHEA Grapalat"/>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D35A27" w:rsidRPr="00D35A27" w:rsidRDefault="00D35A27" w:rsidP="00D35A27">
      <w:pPr>
        <w:pStyle w:val="HTML"/>
        <w:jc w:val="center"/>
        <w:rPr>
          <w:rFonts w:ascii="GHEA Grapalat" w:hAnsi="GHEA Grapalat"/>
          <w:i/>
          <w:sz w:val="22"/>
          <w:szCs w:val="22"/>
        </w:rPr>
      </w:pPr>
      <w:r w:rsidRPr="00D35A27">
        <w:rPr>
          <w:rFonts w:ascii="GHEA Grapalat" w:hAnsi="GHEA Grapalat"/>
          <w:i/>
          <w:sz w:val="22"/>
          <w:szCs w:val="22"/>
        </w:rPr>
        <w:t>Эта процедура организована в соответствии с требованиями                                                          статьи 15 (6) Закона РА</w:t>
      </w:r>
      <w:proofErr w:type="gramStart"/>
      <w:r w:rsidRPr="00D35A27">
        <w:rPr>
          <w:rFonts w:ascii="GHEA Grapalat" w:hAnsi="GHEA Grapalat"/>
          <w:i/>
          <w:sz w:val="22"/>
          <w:szCs w:val="22"/>
        </w:rPr>
        <w:t xml:space="preserve"> ,</w:t>
      </w:r>
      <w:proofErr w:type="gramEnd"/>
      <w:r w:rsidRPr="00D35A27">
        <w:rPr>
          <w:rFonts w:ascii="GHEA Grapalat" w:hAnsi="GHEA Grapalat"/>
          <w:i/>
          <w:sz w:val="22"/>
          <w:szCs w:val="22"/>
        </w:rPr>
        <w:t>,О закупках,,</w:t>
      </w: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Pr="0084692D" w:rsidRDefault="00536581"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536581" w:rsidRDefault="00536581" w:rsidP="008A7430">
      <w:pPr>
        <w:rPr>
          <w:rFonts w:ascii="GHEA Grapalat" w:hAnsi="GHEA Grapalat"/>
          <w:i/>
          <w:sz w:val="20"/>
          <w:szCs w:val="20"/>
        </w:rPr>
      </w:pPr>
    </w:p>
    <w:p w:rsidR="001A43A4" w:rsidRPr="001C56F7" w:rsidRDefault="00096865" w:rsidP="008A7430">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C56F7" w:rsidRDefault="00984BDB" w:rsidP="00B46D58">
      <w:pPr>
        <w:widowControl w:val="0"/>
        <w:spacing w:after="160"/>
        <w:ind w:firstLine="567"/>
        <w:jc w:val="both"/>
        <w:rPr>
          <w:rFonts w:ascii="GHEA Grapalat" w:hAnsi="GHEA Grapalat"/>
          <w:i/>
          <w:sz w:val="20"/>
          <w:szCs w:val="20"/>
        </w:rPr>
      </w:pPr>
    </w:p>
    <w:p w:rsidR="00160AE4" w:rsidRPr="001C56F7" w:rsidRDefault="00994A77" w:rsidP="00B46D58">
      <w:pPr>
        <w:widowControl w:val="0"/>
        <w:spacing w:after="160"/>
        <w:ind w:firstLine="567"/>
        <w:jc w:val="center"/>
        <w:rPr>
          <w:rFonts w:ascii="GHEA Grapalat" w:hAnsi="GHEA Grapalat" w:cs="Sylfaen"/>
          <w:b/>
        </w:rPr>
      </w:pPr>
      <w:r w:rsidRPr="001C56F7">
        <w:rPr>
          <w:rFonts w:ascii="GHEA Grapalat" w:hAnsi="GHEA Grapalat"/>
        </w:rPr>
        <w:br w:type="page"/>
      </w:r>
    </w:p>
    <w:p w:rsidR="00D746CA" w:rsidRPr="001C56F7" w:rsidRDefault="00D746CA" w:rsidP="00B46D58">
      <w:pPr>
        <w:widowControl w:val="0"/>
        <w:spacing w:after="160"/>
        <w:jc w:val="center"/>
        <w:rPr>
          <w:rFonts w:ascii="GHEA Grapalat" w:hAnsi="GHEA Grapalat"/>
          <w:b/>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536581" w:rsidRPr="00536581" w:rsidRDefault="00536581" w:rsidP="00536581">
      <w:pPr>
        <w:pStyle w:val="aa"/>
        <w:widowControl w:val="0"/>
        <w:spacing w:after="160"/>
        <w:ind w:right="-7"/>
        <w:jc w:val="center"/>
        <w:rPr>
          <w:rFonts w:ascii="GHEA Grapalat" w:hAnsi="GHEA Grapalat"/>
          <w:b/>
          <w:i/>
          <w:sz w:val="20"/>
          <w:szCs w:val="20"/>
        </w:rPr>
      </w:pPr>
      <w:r w:rsidRPr="00536581">
        <w:rPr>
          <w:rFonts w:ascii="GHEA Grapalat" w:hAnsi="GHEA Grapalat"/>
          <w:b/>
          <w:i/>
          <w:sz w:val="20"/>
          <w:szCs w:val="20"/>
        </w:rPr>
        <w:t>НА ЗАПРОСЕ КАТИРОВОК, ОБЪЯВЛЕННЫЙ С ЦЕЛЬЮ ПРИОБРЕТЕНИЯ ПРОДУКТОВ ПИТАНИЯ" ДЛЯ НУЖД "</w:t>
      </w:r>
      <w:r w:rsidRPr="00536581">
        <w:rPr>
          <w:rFonts w:ascii="GHEA Grapalat" w:hAnsi="GHEA Grapalat"/>
          <w:b/>
          <w:i/>
          <w:sz w:val="20"/>
          <w:szCs w:val="20"/>
          <w:lang w:eastAsia="en-US" w:bidi="ar-SA"/>
        </w:rPr>
        <w:t xml:space="preserve"> ДЕТСКИЙ САД ТАПЕРАКАНА» </w:t>
      </w:r>
      <w:proofErr w:type="gramStart"/>
      <w:r w:rsidRPr="00536581">
        <w:rPr>
          <w:rFonts w:ascii="GHEA Grapalat" w:hAnsi="GHEA Grapalat"/>
          <w:b/>
          <w:i/>
          <w:sz w:val="20"/>
          <w:szCs w:val="20"/>
          <w:lang w:val="en-US" w:eastAsia="en-US" w:bidi="ar-SA"/>
        </w:rPr>
        <w:t>O</w:t>
      </w:r>
      <w:proofErr w:type="gramEnd"/>
      <w:r w:rsidRPr="00536581">
        <w:rPr>
          <w:rFonts w:ascii="GHEA Grapalat" w:hAnsi="GHEA Grapalat"/>
          <w:b/>
          <w:i/>
          <w:sz w:val="20"/>
          <w:szCs w:val="20"/>
          <w:lang w:eastAsia="en-US" w:bidi="ar-SA"/>
        </w:rPr>
        <w:t xml:space="preserve">НКО  </w:t>
      </w:r>
      <w:r w:rsidRPr="00536581">
        <w:rPr>
          <w:rFonts w:ascii="GHEA Grapalat" w:hAnsi="GHEA Grapalat"/>
          <w:b/>
          <w:i/>
          <w:sz w:val="20"/>
          <w:szCs w:val="20"/>
        </w:rPr>
        <w:t>АРАРАТСКИЙ ОБЛАСТЬ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proofErr w:type="gramStart"/>
      <w:r w:rsidRPr="001C56F7">
        <w:rPr>
          <w:rFonts w:ascii="GHEA Grapalat" w:hAnsi="GHEA Grapalat"/>
          <w:b/>
          <w:i/>
          <w:sz w:val="20"/>
          <w:szCs w:val="20"/>
        </w:rPr>
        <w:t>ОБЪЯВЛЕННЫЙ</w:t>
      </w:r>
      <w:proofErr w:type="gramEnd"/>
      <w:r w:rsidRPr="001C56F7">
        <w:rPr>
          <w:rFonts w:ascii="GHEA Grapalat" w:hAnsi="GHEA Grapalat"/>
          <w:b/>
          <w:i/>
          <w:sz w:val="20"/>
          <w:szCs w:val="20"/>
        </w:rPr>
        <w:t xml:space="preserve">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xml:space="preserve">, в случае признания </w:t>
      </w:r>
      <w:proofErr w:type="gramStart"/>
      <w:r w:rsidR="003D0E3C" w:rsidRPr="001C56F7">
        <w:rPr>
          <w:rFonts w:ascii="GHEA Grapalat" w:hAnsi="GHEA Grapalat"/>
          <w:i/>
          <w:sz w:val="20"/>
          <w:szCs w:val="20"/>
        </w:rPr>
        <w:t>отобранным</w:t>
      </w:r>
      <w:proofErr w:type="gramEnd"/>
      <w:r w:rsidR="003D0E3C" w:rsidRPr="001C56F7">
        <w:rPr>
          <w:rFonts w:ascii="GHEA Grapalat" w:hAnsi="GHEA Grapalat"/>
          <w:i/>
          <w:sz w:val="20"/>
          <w:szCs w:val="20"/>
        </w:rPr>
        <w:t xml:space="preserve">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D746CA" w:rsidRPr="0084692D" w:rsidRDefault="00D746CA" w:rsidP="008E6440">
      <w:pPr>
        <w:pStyle w:val="a3"/>
        <w:spacing w:after="160" w:line="240" w:lineRule="auto"/>
        <w:ind w:firstLine="0"/>
        <w:rPr>
          <w:rFonts w:ascii="GHEA Grapalat" w:hAnsi="GHEA Grapalat"/>
          <w:i w:val="0"/>
          <w:spacing w:val="-6"/>
          <w:sz w:val="22"/>
          <w:szCs w:val="22"/>
        </w:rPr>
      </w:pPr>
    </w:p>
    <w:p w:rsidR="0084692D" w:rsidRPr="0084692D" w:rsidRDefault="0084692D" w:rsidP="008E6440">
      <w:pPr>
        <w:pStyle w:val="a3"/>
        <w:spacing w:after="160" w:line="240" w:lineRule="auto"/>
        <w:ind w:firstLine="0"/>
        <w:rPr>
          <w:rFonts w:ascii="GHEA Grapalat" w:hAnsi="GHEA Grapalat"/>
          <w:i w:val="0"/>
          <w:spacing w:val="-6"/>
          <w:sz w:val="22"/>
          <w:szCs w:val="22"/>
        </w:rPr>
      </w:pPr>
    </w:p>
    <w:p w:rsidR="0084692D" w:rsidRPr="0084692D" w:rsidRDefault="0084692D" w:rsidP="008E6440">
      <w:pPr>
        <w:pStyle w:val="a3"/>
        <w:spacing w:after="160" w:line="240" w:lineRule="auto"/>
        <w:ind w:firstLine="0"/>
        <w:rPr>
          <w:rFonts w:ascii="GHEA Grapalat" w:hAnsi="GHEA Grapalat"/>
          <w:i w:val="0"/>
          <w:spacing w:val="-6"/>
          <w:sz w:val="22"/>
          <w:szCs w:val="22"/>
        </w:rPr>
      </w:pPr>
    </w:p>
    <w:p w:rsidR="0084692D" w:rsidRPr="0084692D" w:rsidRDefault="0084692D" w:rsidP="008E6440">
      <w:pPr>
        <w:pStyle w:val="a3"/>
        <w:spacing w:after="160" w:line="240" w:lineRule="auto"/>
        <w:ind w:firstLine="0"/>
        <w:rPr>
          <w:rFonts w:ascii="GHEA Grapalat" w:hAnsi="GHEA Grapalat"/>
          <w:i w:val="0"/>
          <w:spacing w:val="-6"/>
          <w:sz w:val="22"/>
          <w:szCs w:val="22"/>
        </w:rPr>
      </w:pPr>
    </w:p>
    <w:p w:rsidR="00096865" w:rsidRPr="001C56F7" w:rsidRDefault="00E17B7F" w:rsidP="00BC5174">
      <w:pPr>
        <w:pStyle w:val="a3"/>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w:t>
      </w:r>
      <w:proofErr w:type="gramStart"/>
      <w:r w:rsidR="00096865" w:rsidRPr="001C56F7">
        <w:rPr>
          <w:rFonts w:ascii="GHEA Grapalat" w:hAnsi="GHEA Grapalat"/>
          <w:spacing w:val="-6"/>
        </w:rPr>
        <w:t>об</w:t>
      </w:r>
      <w:proofErr w:type="gramEnd"/>
      <w:r w:rsidR="00096865" w:rsidRPr="001C56F7">
        <w:rPr>
          <w:rFonts w:ascii="GHEA Grapalat" w:hAnsi="GHEA Grapalat"/>
          <w:spacing w:val="-6"/>
        </w:rPr>
        <w:t xml:space="preserve"> </w:t>
      </w:r>
      <w:r w:rsidR="00BC5174" w:rsidRPr="001C56F7">
        <w:rPr>
          <w:rFonts w:ascii="GHEA Grapalat" w:hAnsi="GHEA Grapalat"/>
          <w:spacing w:val="-6"/>
        </w:rPr>
        <w:t xml:space="preserve">запросе </w:t>
      </w:r>
      <w:proofErr w:type="spellStart"/>
      <w:r w:rsidR="00BC5174" w:rsidRPr="001C56F7">
        <w:rPr>
          <w:rFonts w:ascii="GHEA Grapalat" w:hAnsi="GHEA Grapalat"/>
          <w:spacing w:val="-6"/>
        </w:rPr>
        <w:t>катировок</w:t>
      </w:r>
      <w:proofErr w:type="spellEnd"/>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D27C08">
        <w:rPr>
          <w:rFonts w:ascii="GHEA Grapalat" w:hAnsi="GHEA Grapalat"/>
          <w:b/>
          <w:lang w:val="en-US" w:eastAsia="en-US" w:bidi="ar-SA"/>
        </w:rPr>
        <w:t>M</w:t>
      </w:r>
      <w:r w:rsidR="00D27C08" w:rsidRPr="00D27C08">
        <w:rPr>
          <w:rFonts w:ascii="GHEA Grapalat" w:hAnsi="GHEA Grapalat"/>
          <w:b/>
          <w:lang w:eastAsia="en-US" w:bidi="ar-SA"/>
        </w:rPr>
        <w:t>Т</w:t>
      </w:r>
      <w:r w:rsidR="00D27C08">
        <w:rPr>
          <w:rFonts w:ascii="GHEA Grapalat" w:hAnsi="GHEA Grapalat"/>
          <w:b/>
          <w:lang w:eastAsia="en-US" w:bidi="ar-SA"/>
        </w:rPr>
        <w:t>H</w:t>
      </w:r>
      <w:r w:rsidR="00536581">
        <w:rPr>
          <w:rFonts w:ascii="GHEA Grapalat" w:hAnsi="GHEA Grapalat"/>
          <w:b/>
          <w:lang w:eastAsia="en-US" w:bidi="ar-SA"/>
        </w:rPr>
        <w:t>М</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-19/0</w:t>
      </w:r>
      <w:r w:rsidR="00B4552C" w:rsidRPr="00B4552C">
        <w:rPr>
          <w:rFonts w:ascii="GHEA Grapalat" w:hAnsi="GHEA Grapalat"/>
          <w:b/>
          <w:lang w:eastAsia="en-US" w:bidi="ar-SA"/>
        </w:rPr>
        <w:t>3</w:t>
      </w:r>
      <w:r w:rsidR="008E6440" w:rsidRPr="001C56F7">
        <w:rPr>
          <w:rFonts w:ascii="GHEA Grapalat" w:hAnsi="GHEA Grapalat"/>
          <w:b/>
          <w:lang w:eastAsia="en-US" w:bidi="ar-SA"/>
        </w:rPr>
        <w:t xml:space="preserve"> </w:t>
      </w:r>
      <w:r w:rsidR="00096865" w:rsidRPr="001C56F7">
        <w:rPr>
          <w:rFonts w:ascii="GHEA Grapalat" w:hAnsi="GHEA Grapalat"/>
          <w:spacing w:val="-6"/>
        </w:rPr>
        <w:t>(далее — процедура).</w:t>
      </w:r>
    </w:p>
    <w:p w:rsidR="00096865" w:rsidRPr="001C56F7" w:rsidRDefault="00096865" w:rsidP="00BC5174">
      <w:pPr>
        <w:pStyle w:val="aa"/>
        <w:widowControl w:val="0"/>
        <w:spacing w:after="0"/>
        <w:ind w:right="-7" w:firstLine="567"/>
        <w:jc w:val="both"/>
        <w:rPr>
          <w:rFonts w:ascii="GHEA Grapalat" w:hAnsi="GHEA Grapalat"/>
          <w:b/>
          <w:i/>
          <w:sz w:val="20"/>
          <w:szCs w:val="20"/>
        </w:rPr>
      </w:pPr>
      <w:proofErr w:type="gramStart"/>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Pr>
          <w:rFonts w:ascii="GHEA Grapalat" w:hAnsi="GHEA Grapalat"/>
          <w:b/>
          <w:i/>
          <w:sz w:val="20"/>
          <w:szCs w:val="20"/>
          <w:lang w:eastAsia="en-US" w:bidi="ar-SA"/>
        </w:rPr>
        <w:t xml:space="preserve"> </w:t>
      </w:r>
      <w:r w:rsidR="00536581">
        <w:rPr>
          <w:rFonts w:ascii="GHEA Grapalat" w:hAnsi="GHEA Grapalat"/>
          <w:b/>
          <w:i/>
          <w:sz w:val="20"/>
          <w:szCs w:val="20"/>
        </w:rPr>
        <w:t xml:space="preserve">"Араратский область </w:t>
      </w:r>
      <w:r w:rsidR="008E6440" w:rsidRPr="001C56F7">
        <w:rPr>
          <w:rFonts w:ascii="GHEA Grapalat" w:hAnsi="GHEA Grapalat"/>
          <w:b/>
          <w:i/>
          <w:sz w:val="20"/>
          <w:szCs w:val="20"/>
        </w:rPr>
        <w:t xml:space="preserve"> </w:t>
      </w:r>
      <w:r w:rsidR="008E6440" w:rsidRPr="00941000">
        <w:rPr>
          <w:rFonts w:ascii="GHEA Grapalat" w:hAnsi="GHEA Grapalat"/>
          <w:b/>
          <w:i/>
          <w:sz w:val="20"/>
          <w:szCs w:val="20"/>
        </w:rPr>
        <w:t xml:space="preserve">РА </w:t>
      </w:r>
      <w:r w:rsidR="00D27C08" w:rsidRPr="00941000">
        <w:rPr>
          <w:rFonts w:ascii="GHEA Grapalat" w:hAnsi="GHEA Grapalat"/>
          <w:b/>
          <w:i/>
          <w:sz w:val="20"/>
          <w:szCs w:val="20"/>
          <w:lang w:eastAsia="en-US" w:bidi="ar-SA"/>
        </w:rPr>
        <w:t xml:space="preserve">Детский сад </w:t>
      </w:r>
      <w:proofErr w:type="spellStart"/>
      <w:r w:rsidR="00D27C08" w:rsidRPr="00941000">
        <w:rPr>
          <w:rFonts w:ascii="GHEA Grapalat" w:hAnsi="GHEA Grapalat"/>
          <w:b/>
          <w:i/>
          <w:sz w:val="20"/>
          <w:szCs w:val="20"/>
          <w:lang w:eastAsia="en-US" w:bidi="ar-SA"/>
        </w:rPr>
        <w:t>Таперакана</w:t>
      </w:r>
      <w:proofErr w:type="spellEnd"/>
      <w:proofErr w:type="gramEnd"/>
      <w:r w:rsidR="00D27C08" w:rsidRPr="00941000">
        <w:rPr>
          <w:rFonts w:ascii="GHEA Grapalat" w:hAnsi="GHEA Grapalat"/>
          <w:b/>
          <w:i/>
          <w:sz w:val="20"/>
          <w:szCs w:val="20"/>
          <w:lang w:eastAsia="en-US" w:bidi="ar-SA"/>
        </w:rPr>
        <w:t>»</w:t>
      </w:r>
      <w:r w:rsidR="00D27C08" w:rsidRPr="00D27C08">
        <w:rPr>
          <w:rFonts w:ascii="GHEA Grapalat" w:hAnsi="GHEA Grapalat"/>
          <w:i/>
          <w:sz w:val="20"/>
          <w:szCs w:val="20"/>
          <w:lang w:eastAsia="en-US" w:bidi="ar-SA"/>
        </w:rPr>
        <w:t xml:space="preserve"> ОНКО</w:t>
      </w:r>
      <w:r w:rsidR="00D27C08" w:rsidRPr="00D27C08">
        <w:rPr>
          <w:rFonts w:ascii="GHEA Grapalat" w:hAnsi="GHEA Grapalat"/>
        </w:rPr>
        <w:t xml:space="preserve">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23"/>
        <w:widowControl w:val="0"/>
        <w:spacing w:line="240" w:lineRule="auto"/>
        <w:ind w:firstLine="567"/>
        <w:rPr>
          <w:rFonts w:ascii="GHEA Grapalat" w:hAnsi="GHEA Grapalat"/>
          <w:i/>
        </w:rPr>
      </w:pPr>
    </w:p>
    <w:p w:rsidR="003E1421" w:rsidRPr="001C56F7" w:rsidRDefault="00A81DD5" w:rsidP="0084692D">
      <w:pPr>
        <w:pStyle w:val="23"/>
        <w:widowControl w:val="0"/>
        <w:spacing w:line="480" w:lineRule="auto"/>
        <w:ind w:firstLine="567"/>
        <w:rPr>
          <w:rFonts w:ascii="GHEA Grapalat" w:hAnsi="GHEA Grapalat"/>
          <w:i/>
        </w:rPr>
      </w:pPr>
      <w:r w:rsidRPr="001C56F7">
        <w:rPr>
          <w:rFonts w:ascii="GHEA Grapalat" w:hAnsi="GHEA Grapalat"/>
          <w:i/>
        </w:rPr>
        <w:t>Адрес электронной почты секретаря оценочной комиссии "</w:t>
      </w:r>
      <w:r w:rsidR="0084692D" w:rsidRPr="0084692D">
        <w:rPr>
          <w:rFonts w:ascii="GHEA Grapalat" w:hAnsi="GHEA Grapalat"/>
          <w:i/>
        </w:rPr>
        <w:t xml:space="preserve"> </w:t>
      </w:r>
      <w:proofErr w:type="spellStart"/>
      <w:r w:rsidR="0084692D">
        <w:rPr>
          <w:rFonts w:ascii="GHEA Grapalat" w:hAnsi="GHEA Grapalat"/>
          <w:i/>
          <w:lang w:val="en-US" w:eastAsia="en-US" w:bidi="ar-SA"/>
        </w:rPr>
        <w:t>hrach</w:t>
      </w:r>
      <w:proofErr w:type="spellEnd"/>
      <w:r w:rsidR="0084692D" w:rsidRPr="0084692D">
        <w:rPr>
          <w:rFonts w:ascii="GHEA Grapalat" w:hAnsi="GHEA Grapalat"/>
          <w:i/>
          <w:lang w:eastAsia="en-US" w:bidi="ar-SA"/>
        </w:rPr>
        <w:t>0006@</w:t>
      </w:r>
      <w:r w:rsidR="0084692D">
        <w:rPr>
          <w:rFonts w:ascii="GHEA Grapalat" w:hAnsi="GHEA Grapalat"/>
          <w:i/>
          <w:lang w:val="en-US" w:eastAsia="en-US" w:bidi="ar-SA"/>
        </w:rPr>
        <w:t>mail</w:t>
      </w:r>
      <w:r w:rsidR="0084692D" w:rsidRPr="0084692D">
        <w:rPr>
          <w:rFonts w:ascii="GHEA Grapalat" w:hAnsi="GHEA Grapalat"/>
          <w:i/>
          <w:lang w:eastAsia="en-US" w:bidi="ar-SA"/>
        </w:rPr>
        <w:t>.</w:t>
      </w:r>
      <w:proofErr w:type="spellStart"/>
      <w:r w:rsidR="0084692D">
        <w:rPr>
          <w:rFonts w:ascii="GHEA Grapalat" w:hAnsi="GHEA Grapalat"/>
          <w:i/>
          <w:lang w:val="en-US" w:eastAsia="en-US" w:bidi="ar-SA"/>
        </w:rPr>
        <w:t>ru</w:t>
      </w:r>
      <w:proofErr w:type="spellEnd"/>
      <w:r w:rsidR="0084692D" w:rsidRPr="0084692D">
        <w:rPr>
          <w:rFonts w:ascii="GHEA Grapalat" w:hAnsi="GHEA Grapalat"/>
          <w:i/>
          <w:lang w:eastAsia="en-US" w:bidi="ar-SA"/>
        </w:rPr>
        <w:t xml:space="preserve"> </w:t>
      </w:r>
      <w:r w:rsidRPr="001C56F7">
        <w:rPr>
          <w:rFonts w:ascii="GHEA Grapalat" w:hAnsi="GHEA Grapalat"/>
          <w:i/>
        </w:rPr>
        <w:t>".</w:t>
      </w: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p>
    <w:p w:rsidR="00D746CA" w:rsidRPr="001E65D1" w:rsidRDefault="00D746CA" w:rsidP="00BC5174">
      <w:pPr>
        <w:widowControl w:val="0"/>
        <w:jc w:val="both"/>
        <w:rPr>
          <w:rFonts w:ascii="GHEA Grapalat" w:hAnsi="GHEA Grapalat"/>
          <w:i/>
          <w:sz w:val="22"/>
          <w:szCs w:val="22"/>
        </w:rPr>
      </w:pP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941000">
      <w:pPr>
        <w:pStyle w:val="3"/>
        <w:keepNext w:val="0"/>
        <w:widowControl w:val="0"/>
        <w:tabs>
          <w:tab w:val="left" w:pos="1134"/>
        </w:tabs>
        <w:spacing w:line="240" w:lineRule="auto"/>
        <w:jc w:val="both"/>
        <w:rPr>
          <w:rFonts w:ascii="GHEA Grapalat" w:hAnsi="GHEA Grapalat"/>
        </w:rPr>
      </w:pPr>
      <w:r w:rsidRPr="001C56F7">
        <w:rPr>
          <w:rFonts w:ascii="GHEA Grapalat" w:hAnsi="GHEA Grapalat"/>
        </w:rPr>
        <w:t>1.1</w:t>
      </w:r>
      <w:r w:rsidR="008E6E51" w:rsidRPr="001C56F7">
        <w:rPr>
          <w:rFonts w:ascii="GHEA Grapalat" w:hAnsi="GHEA Grapalat"/>
        </w:rPr>
        <w:t>.</w:t>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D27C08">
        <w:rPr>
          <w:rFonts w:ascii="GHEA Grapalat" w:hAnsi="GHEA Grapalat"/>
          <w:b/>
          <w:lang w:eastAsia="en-US" w:bidi="ar-SA"/>
        </w:rPr>
        <w:t xml:space="preserve">Детский сад </w:t>
      </w:r>
      <w:proofErr w:type="spellStart"/>
      <w:r w:rsidR="00D27C08">
        <w:rPr>
          <w:rFonts w:ascii="GHEA Grapalat" w:hAnsi="GHEA Grapalat"/>
          <w:b/>
          <w:lang w:eastAsia="en-US" w:bidi="ar-SA"/>
        </w:rPr>
        <w:t>Таперакана</w:t>
      </w:r>
      <w:proofErr w:type="spellEnd"/>
      <w:r w:rsidR="008E6440" w:rsidRPr="001C56F7">
        <w:rPr>
          <w:rFonts w:ascii="GHEA Grapalat" w:hAnsi="GHEA Grapalat"/>
          <w:b/>
          <w:lang w:eastAsia="en-US" w:bidi="ar-SA"/>
        </w:rPr>
        <w:t xml:space="preserve">» </w:t>
      </w:r>
      <w:r w:rsidR="00D27C08">
        <w:rPr>
          <w:rFonts w:ascii="GHEA Grapalat" w:hAnsi="GHEA Grapalat"/>
          <w:b/>
          <w:lang w:eastAsia="en-US" w:bidi="ar-SA"/>
        </w:rPr>
        <w:t>О</w:t>
      </w:r>
      <w:r w:rsidR="008E6440" w:rsidRPr="001C56F7">
        <w:rPr>
          <w:rFonts w:ascii="GHEA Grapalat" w:hAnsi="GHEA Grapalat"/>
          <w:b/>
          <w:lang w:eastAsia="en-US" w:bidi="ar-SA"/>
        </w:rPr>
        <w:t xml:space="preserve">НКО </w:t>
      </w:r>
      <w:r w:rsidR="00536581">
        <w:rPr>
          <w:rFonts w:ascii="GHEA Grapalat" w:hAnsi="GHEA Grapalat"/>
          <w:b/>
        </w:rPr>
        <w:t>"Араратский область</w:t>
      </w:r>
      <w:r w:rsidR="008E6440" w:rsidRPr="001C56F7">
        <w:rPr>
          <w:rFonts w:ascii="GHEA Grapalat" w:hAnsi="GHEA Grapalat"/>
          <w:b/>
        </w:rPr>
        <w:t xml:space="preserve"> РА </w:t>
      </w:r>
      <w:r w:rsidRPr="001C56F7">
        <w:rPr>
          <w:rFonts w:ascii="GHEA Grapalat" w:hAnsi="GHEA Grapalat"/>
        </w:rPr>
        <w:t xml:space="preserve">", которые </w:t>
      </w:r>
      <w:proofErr w:type="gramStart"/>
      <w:r w:rsidRPr="001C56F7">
        <w:rPr>
          <w:rFonts w:ascii="GHEA Grapalat" w:hAnsi="GHEA Grapalat"/>
        </w:rPr>
        <w:t>с</w:t>
      </w:r>
      <w:proofErr w:type="gramEnd"/>
      <w:r w:rsidR="00BC5174" w:rsidRPr="001C56F7">
        <w:rPr>
          <w:rFonts w:ascii="GHEA Grapalat" w:hAnsi="GHEA Grapalat"/>
        </w:rPr>
        <w:t xml:space="preserve"> </w:t>
      </w:r>
      <w:r w:rsidRPr="001C56F7">
        <w:rPr>
          <w:rFonts w:ascii="GHEA Grapalat" w:hAnsi="GHEA Grapalat"/>
        </w:rPr>
        <w:t>группированы в лоты "</w:t>
      </w:r>
      <w:r w:rsidR="00D27C08">
        <w:rPr>
          <w:rFonts w:ascii="GHEA Grapalat" w:hAnsi="GHEA Grapalat"/>
        </w:rPr>
        <w:t xml:space="preserve">43 </w:t>
      </w:r>
      <w:r w:rsidRPr="001C56F7">
        <w:rPr>
          <w:rFonts w:ascii="GHEA Grapalat" w:hAnsi="GHEA Grapalat"/>
        </w:rPr>
        <w:t>":</w:t>
      </w:r>
    </w:p>
    <w:p w:rsidR="008E6440" w:rsidRPr="001C56F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1C56F7" w:rsidTr="00D27C08">
        <w:tc>
          <w:tcPr>
            <w:tcW w:w="1530" w:type="dxa"/>
            <w:vAlign w:val="center"/>
          </w:tcPr>
          <w:p w:rsidR="00096865" w:rsidRPr="001C56F7" w:rsidRDefault="00096865" w:rsidP="00D27C08">
            <w:pPr>
              <w:pStyle w:val="23"/>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D27C08">
            <w:pPr>
              <w:pStyle w:val="23"/>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w:t>
            </w:r>
          </w:p>
        </w:tc>
        <w:tc>
          <w:tcPr>
            <w:tcW w:w="8332" w:type="dxa"/>
          </w:tcPr>
          <w:p w:rsidR="00D27C08" w:rsidRPr="00EB4DAA" w:rsidRDefault="00EB4DAA" w:rsidP="00D27C08">
            <w:pPr>
              <w:rPr>
                <w:rFonts w:ascii="GHEA Grapalat" w:hAnsi="GHEA Grapalat"/>
                <w:sz w:val="20"/>
                <w:szCs w:val="20"/>
                <w:lang w:val="en-US"/>
              </w:rPr>
            </w:pPr>
            <w:r w:rsidRPr="00D27C08">
              <w:rPr>
                <w:rFonts w:ascii="GHEA Grapalat" w:hAnsi="GHEA Grapalat"/>
                <w:sz w:val="20"/>
                <w:szCs w:val="20"/>
              </w:rPr>
              <w:t>Х</w:t>
            </w:r>
            <w:r w:rsidR="00D27C08" w:rsidRPr="00D27C08">
              <w:rPr>
                <w:rFonts w:ascii="GHEA Grapalat" w:hAnsi="GHEA Grapalat"/>
                <w:sz w:val="20"/>
                <w:szCs w:val="20"/>
              </w:rPr>
              <w:t>леб</w:t>
            </w:r>
            <w:proofErr w:type="gramStart"/>
            <w:r>
              <w:rPr>
                <w:rFonts w:ascii="GHEA Grapalat" w:hAnsi="GHEA Grapalat"/>
                <w:sz w:val="20"/>
                <w:szCs w:val="20"/>
                <w:lang w:val="en-US"/>
              </w:rPr>
              <w:t>,</w:t>
            </w:r>
            <w:proofErr w:type="spellStart"/>
            <w:r>
              <w:rPr>
                <w:rFonts w:ascii="GHEA Grapalat" w:hAnsi="GHEA Grapalat"/>
                <w:sz w:val="20"/>
                <w:szCs w:val="20"/>
                <w:lang w:val="en-US"/>
              </w:rPr>
              <w:t>м</w:t>
            </w:r>
            <w:proofErr w:type="gramEnd"/>
            <w:r>
              <w:rPr>
                <w:rFonts w:ascii="GHEA Grapalat" w:hAnsi="GHEA Grapalat"/>
                <w:sz w:val="20"/>
                <w:szCs w:val="20"/>
                <w:lang w:val="en-US"/>
              </w:rPr>
              <w:t>атнакаш</w:t>
            </w:r>
            <w:proofErr w:type="spellEnd"/>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картофель</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lang w:val="en-US"/>
              </w:rPr>
              <w:t>3</w:t>
            </w:r>
            <w:r w:rsidRPr="00D27C08">
              <w:rPr>
                <w:rFonts w:ascii="GHEA Grapalat" w:hAnsi="GHEA Grapalat"/>
              </w:rPr>
              <w:t>.</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Макароны / Вермишель /</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4</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сахар</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5</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курица</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6</w:t>
            </w:r>
          </w:p>
        </w:tc>
        <w:tc>
          <w:tcPr>
            <w:tcW w:w="8332" w:type="dxa"/>
          </w:tcPr>
          <w:p w:rsidR="00D27C08" w:rsidRPr="00D27C08" w:rsidRDefault="00D27C08" w:rsidP="00215179">
            <w:pPr>
              <w:rPr>
                <w:rFonts w:ascii="GHEA Grapalat" w:hAnsi="GHEA Grapalat"/>
                <w:sz w:val="20"/>
                <w:szCs w:val="20"/>
              </w:rPr>
            </w:pPr>
            <w:proofErr w:type="gramStart"/>
            <w:r w:rsidRPr="00D27C08">
              <w:rPr>
                <w:rFonts w:ascii="GHEA Grapalat" w:hAnsi="GHEA Grapalat"/>
                <w:sz w:val="20"/>
                <w:szCs w:val="20"/>
              </w:rPr>
              <w:t>Сливочный</w:t>
            </w:r>
            <w:proofErr w:type="gramEnd"/>
            <w:r w:rsidRPr="00D27C08">
              <w:rPr>
                <w:rFonts w:ascii="GHEA Grapalat" w:hAnsi="GHEA Grapalat"/>
                <w:sz w:val="20"/>
                <w:szCs w:val="20"/>
              </w:rPr>
              <w:t xml:space="preserve"> </w:t>
            </w:r>
            <w:r w:rsidR="00215179">
              <w:rPr>
                <w:rFonts w:ascii="GHEA Grapalat" w:hAnsi="GHEA Grapalat"/>
                <w:sz w:val="20"/>
                <w:szCs w:val="20"/>
              </w:rPr>
              <w:t xml:space="preserve">масло </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7</w:t>
            </w:r>
          </w:p>
        </w:tc>
        <w:tc>
          <w:tcPr>
            <w:tcW w:w="8332" w:type="dxa"/>
          </w:tcPr>
          <w:p w:rsidR="00D27C08" w:rsidRPr="00215179" w:rsidRDefault="00215179" w:rsidP="00D27C08">
            <w:pPr>
              <w:rPr>
                <w:rFonts w:ascii="GHEA Grapalat" w:hAnsi="GHEA Grapalat"/>
                <w:sz w:val="20"/>
                <w:szCs w:val="20"/>
              </w:rPr>
            </w:pPr>
            <w:r w:rsidRPr="00215179">
              <w:rPr>
                <w:rFonts w:ascii="GHEA Grapalat" w:hAnsi="GHEA Grapalat"/>
                <w:sz w:val="20"/>
                <w:szCs w:val="20"/>
              </w:rPr>
              <w:t>масло подсолнечное рафинированное (рафинированное)</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8</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рис</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9</w:t>
            </w:r>
          </w:p>
        </w:tc>
        <w:tc>
          <w:tcPr>
            <w:tcW w:w="8332" w:type="dxa"/>
          </w:tcPr>
          <w:p w:rsidR="00D27C08" w:rsidRPr="00D27C08" w:rsidRDefault="00215179" w:rsidP="00215179">
            <w:pPr>
              <w:rPr>
                <w:rFonts w:ascii="GHEA Grapalat" w:hAnsi="GHEA Grapalat"/>
                <w:sz w:val="20"/>
                <w:szCs w:val="20"/>
              </w:rPr>
            </w:pPr>
            <w:r>
              <w:rPr>
                <w:rFonts w:ascii="GHEA Grapalat" w:hAnsi="GHEA Grapalat"/>
                <w:sz w:val="20"/>
                <w:szCs w:val="20"/>
              </w:rPr>
              <w:t xml:space="preserve">Гречка </w:t>
            </w:r>
            <w:r w:rsidR="00D27C08" w:rsidRPr="00D27C08">
              <w:rPr>
                <w:rFonts w:ascii="GHEA Grapalat" w:hAnsi="GHEA Grapalat"/>
                <w:sz w:val="20"/>
                <w:szCs w:val="20"/>
              </w:rPr>
              <w:t xml:space="preserve"> </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10</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чечевица</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11</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тромб</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12</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крупа</w:t>
            </w:r>
          </w:p>
        </w:tc>
      </w:tr>
      <w:tr w:rsidR="00D27C08" w:rsidRPr="001C56F7" w:rsidTr="00D27C08">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13</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яйцо</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lang w:val="en-US"/>
              </w:rPr>
            </w:pPr>
            <w:r w:rsidRPr="00D27C08">
              <w:rPr>
                <w:rFonts w:ascii="GHEA Grapalat" w:hAnsi="GHEA Grapalat"/>
                <w:lang w:val="en-US"/>
              </w:rPr>
              <w:t>14</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Томатная паста</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15</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Говядина / мягкая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16</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Говядина / Кость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17</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 xml:space="preserve">Сыр </w:t>
            </w:r>
            <w:proofErr w:type="gramStart"/>
            <w:r w:rsidRPr="00D27C08">
              <w:rPr>
                <w:rFonts w:ascii="GHEA Grapalat" w:hAnsi="GHEA Grapalat"/>
                <w:sz w:val="20"/>
                <w:szCs w:val="20"/>
              </w:rPr>
              <w:t>Чанах</w:t>
            </w:r>
            <w:proofErr w:type="gramEnd"/>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18</w:t>
            </w:r>
          </w:p>
        </w:tc>
        <w:tc>
          <w:tcPr>
            <w:tcW w:w="8332" w:type="dxa"/>
          </w:tcPr>
          <w:p w:rsidR="00D27C08" w:rsidRPr="00D27C08" w:rsidRDefault="00D27C08" w:rsidP="00D27C08">
            <w:pPr>
              <w:rPr>
                <w:rFonts w:ascii="GHEA Grapalat" w:hAnsi="GHEA Grapalat"/>
                <w:sz w:val="20"/>
                <w:szCs w:val="20"/>
              </w:rPr>
            </w:pPr>
            <w:proofErr w:type="gramStart"/>
            <w:r w:rsidRPr="00D27C08">
              <w:rPr>
                <w:rFonts w:ascii="GHEA Grapalat" w:hAnsi="GHEA Grapalat"/>
                <w:sz w:val="20"/>
                <w:szCs w:val="20"/>
              </w:rPr>
              <w:t>Молоко</w:t>
            </w:r>
            <w:proofErr w:type="gramEnd"/>
            <w:r w:rsidRPr="00D27C08">
              <w:rPr>
                <w:rFonts w:ascii="GHEA Grapalat" w:hAnsi="GHEA Grapalat"/>
                <w:sz w:val="20"/>
                <w:szCs w:val="20"/>
              </w:rPr>
              <w:t xml:space="preserve"> сгущенное с сахаром</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19</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Сметана</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20</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Творог</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21</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Печенье / Пекан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22</w:t>
            </w:r>
          </w:p>
        </w:tc>
        <w:tc>
          <w:tcPr>
            <w:tcW w:w="8332" w:type="dxa"/>
          </w:tcPr>
          <w:p w:rsidR="00D27C08" w:rsidRPr="00D27C08" w:rsidRDefault="00215179" w:rsidP="00215179">
            <w:pPr>
              <w:rPr>
                <w:rFonts w:ascii="GHEA Grapalat" w:hAnsi="GHEA Grapalat"/>
                <w:sz w:val="20"/>
                <w:szCs w:val="20"/>
              </w:rPr>
            </w:pPr>
            <w:r>
              <w:rPr>
                <w:rFonts w:ascii="GHEA Grapalat" w:hAnsi="GHEA Grapalat"/>
                <w:sz w:val="20"/>
                <w:szCs w:val="20"/>
              </w:rPr>
              <w:t>Конфет  к</w:t>
            </w:r>
            <w:r w:rsidR="00D27C08" w:rsidRPr="00D27C08">
              <w:rPr>
                <w:rFonts w:ascii="GHEA Grapalat" w:hAnsi="GHEA Grapalat"/>
                <w:sz w:val="20"/>
                <w:szCs w:val="20"/>
              </w:rPr>
              <w:t>арамель</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23</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чай</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24</w:t>
            </w:r>
          </w:p>
        </w:tc>
        <w:tc>
          <w:tcPr>
            <w:tcW w:w="8332" w:type="dxa"/>
          </w:tcPr>
          <w:p w:rsidR="00D27C08" w:rsidRPr="00D27C08" w:rsidRDefault="00215179" w:rsidP="00D27C08">
            <w:pPr>
              <w:rPr>
                <w:rFonts w:ascii="GHEA Grapalat" w:hAnsi="GHEA Grapalat"/>
                <w:sz w:val="20"/>
                <w:szCs w:val="20"/>
              </w:rPr>
            </w:pPr>
            <w:proofErr w:type="spellStart"/>
            <w:r>
              <w:rPr>
                <w:rFonts w:ascii="GHEA Grapalat" w:hAnsi="GHEA Grapalat"/>
                <w:sz w:val="20"/>
                <w:szCs w:val="20"/>
              </w:rPr>
              <w:t>Мацун</w:t>
            </w:r>
            <w:proofErr w:type="spellEnd"/>
            <w:r>
              <w:rPr>
                <w:rFonts w:ascii="GHEA Grapalat" w:hAnsi="GHEA Grapalat"/>
                <w:sz w:val="20"/>
                <w:szCs w:val="20"/>
              </w:rPr>
              <w:t xml:space="preserve">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25</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Соль кормовая маленькая</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26</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Зерновые бобы</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27</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Красный перец, черный перец</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28</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огурец</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29</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капуста</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30</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помидор</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31</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морковь</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32</w:t>
            </w:r>
          </w:p>
        </w:tc>
        <w:tc>
          <w:tcPr>
            <w:tcW w:w="8332" w:type="dxa"/>
          </w:tcPr>
          <w:p w:rsidR="00D27C08" w:rsidRPr="00D27C08" w:rsidRDefault="00215179" w:rsidP="00D27C08">
            <w:pPr>
              <w:rPr>
                <w:rFonts w:ascii="GHEA Grapalat" w:hAnsi="GHEA Grapalat"/>
                <w:sz w:val="20"/>
                <w:szCs w:val="20"/>
              </w:rPr>
            </w:pPr>
            <w:r>
              <w:rPr>
                <w:rFonts w:ascii="GHEA Grapalat" w:hAnsi="GHEA Grapalat"/>
                <w:sz w:val="20"/>
                <w:szCs w:val="20"/>
              </w:rPr>
              <w:t xml:space="preserve">Свекла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33</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лук</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34</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яблоко</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35</w:t>
            </w:r>
          </w:p>
        </w:tc>
        <w:tc>
          <w:tcPr>
            <w:tcW w:w="8332" w:type="dxa"/>
          </w:tcPr>
          <w:p w:rsidR="00D27C08" w:rsidRPr="00D27C08" w:rsidRDefault="00215179" w:rsidP="00D27C08">
            <w:pPr>
              <w:rPr>
                <w:rFonts w:ascii="GHEA Grapalat" w:hAnsi="GHEA Grapalat"/>
                <w:sz w:val="20"/>
                <w:szCs w:val="20"/>
              </w:rPr>
            </w:pPr>
            <w:r>
              <w:rPr>
                <w:rFonts w:ascii="GHEA Grapalat" w:hAnsi="GHEA Grapalat"/>
                <w:sz w:val="20"/>
                <w:szCs w:val="20"/>
              </w:rPr>
              <w:t xml:space="preserve"> банан </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36</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мандарин</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37</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Смешанная зелень</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38</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Сода для еды</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39</w:t>
            </w:r>
          </w:p>
        </w:tc>
        <w:tc>
          <w:tcPr>
            <w:tcW w:w="8332" w:type="dxa"/>
          </w:tcPr>
          <w:p w:rsidR="00D27C08" w:rsidRPr="00D27C08" w:rsidRDefault="00D27C08" w:rsidP="00215179">
            <w:pPr>
              <w:rPr>
                <w:rFonts w:ascii="GHEA Grapalat" w:hAnsi="GHEA Grapalat"/>
                <w:sz w:val="20"/>
                <w:szCs w:val="20"/>
              </w:rPr>
            </w:pPr>
            <w:r w:rsidRPr="00D27C08">
              <w:rPr>
                <w:rFonts w:ascii="GHEA Grapalat" w:hAnsi="GHEA Grapalat"/>
                <w:sz w:val="20"/>
                <w:szCs w:val="20"/>
              </w:rPr>
              <w:t xml:space="preserve"> хурма</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40</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какао</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41</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халва</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42</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овес</w:t>
            </w:r>
          </w:p>
        </w:tc>
      </w:tr>
      <w:tr w:rsidR="00D27C08" w:rsidRPr="001C56F7" w:rsidTr="00D27C08">
        <w:trPr>
          <w:trHeight w:val="70"/>
        </w:trPr>
        <w:tc>
          <w:tcPr>
            <w:tcW w:w="1530" w:type="dxa"/>
            <w:vAlign w:val="center"/>
          </w:tcPr>
          <w:p w:rsidR="00D27C08" w:rsidRPr="00D27C08" w:rsidRDefault="00D27C08" w:rsidP="00D27C08">
            <w:pPr>
              <w:pStyle w:val="23"/>
              <w:widowControl w:val="0"/>
              <w:spacing w:line="240" w:lineRule="auto"/>
              <w:ind w:firstLine="0"/>
              <w:jc w:val="center"/>
              <w:rPr>
                <w:rFonts w:ascii="GHEA Grapalat" w:hAnsi="GHEA Grapalat"/>
              </w:rPr>
            </w:pPr>
            <w:r w:rsidRPr="00D27C08">
              <w:rPr>
                <w:rFonts w:ascii="GHEA Grapalat" w:hAnsi="GHEA Grapalat"/>
              </w:rPr>
              <w:t>43</w:t>
            </w:r>
          </w:p>
        </w:tc>
        <w:tc>
          <w:tcPr>
            <w:tcW w:w="8332" w:type="dxa"/>
          </w:tcPr>
          <w:p w:rsidR="00D27C08" w:rsidRPr="00D27C08" w:rsidRDefault="00D27C08" w:rsidP="00D27C08">
            <w:pPr>
              <w:rPr>
                <w:rFonts w:ascii="GHEA Grapalat" w:hAnsi="GHEA Grapalat"/>
                <w:sz w:val="20"/>
                <w:szCs w:val="20"/>
              </w:rPr>
            </w:pPr>
            <w:r w:rsidRPr="00D27C08">
              <w:rPr>
                <w:rFonts w:ascii="GHEA Grapalat" w:hAnsi="GHEA Grapalat"/>
                <w:sz w:val="20"/>
                <w:szCs w:val="20"/>
              </w:rPr>
              <w:t>Мука пшеничная высшего сорта</w:t>
            </w:r>
          </w:p>
        </w:tc>
      </w:tr>
    </w:tbl>
    <w:p w:rsidR="00D27C08" w:rsidRDefault="00D27C08" w:rsidP="001D1F0F">
      <w:pPr>
        <w:pStyle w:val="23"/>
        <w:widowControl w:val="0"/>
        <w:spacing w:line="240" w:lineRule="auto"/>
        <w:ind w:firstLine="567"/>
        <w:rPr>
          <w:rFonts w:ascii="GHEA Grapalat" w:hAnsi="GHEA Grapalat"/>
          <w:i/>
        </w:rPr>
      </w:pPr>
    </w:p>
    <w:p w:rsidR="00D27C08" w:rsidRDefault="00D27C08" w:rsidP="001D1F0F">
      <w:pPr>
        <w:pStyle w:val="23"/>
        <w:widowControl w:val="0"/>
        <w:spacing w:line="240" w:lineRule="auto"/>
        <w:ind w:firstLine="567"/>
        <w:rPr>
          <w:rFonts w:ascii="GHEA Grapalat" w:hAnsi="GHEA Grapalat"/>
          <w:i/>
        </w:rPr>
      </w:pPr>
    </w:p>
    <w:p w:rsidR="00096865" w:rsidRPr="001C56F7" w:rsidRDefault="00D27C08" w:rsidP="001D1F0F">
      <w:pPr>
        <w:pStyle w:val="23"/>
        <w:widowControl w:val="0"/>
        <w:spacing w:line="240" w:lineRule="auto"/>
        <w:ind w:firstLine="567"/>
        <w:rPr>
          <w:rFonts w:ascii="GHEA Grapalat" w:hAnsi="GHEA Grapalat"/>
          <w:i/>
        </w:rPr>
      </w:pPr>
      <w:r>
        <w:rPr>
          <w:rFonts w:ascii="GHEA Grapalat" w:hAnsi="GHEA Grapalat"/>
          <w:i/>
        </w:rPr>
        <w:br w:type="textWrapping" w:clear="all"/>
      </w:r>
      <w:r w:rsidR="00816505"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00816505" w:rsidRPr="001C56F7">
        <w:rPr>
          <w:rFonts w:ascii="GHEA Grapalat" w:hAnsi="GHEA Grapalat"/>
          <w:i/>
        </w:rPr>
        <w:t>к настоящему Приглашению.</w:t>
      </w:r>
    </w:p>
    <w:p w:rsidR="0085236E" w:rsidRPr="001C56F7" w:rsidRDefault="00845AA5" w:rsidP="001D1F0F">
      <w:pPr>
        <w:pStyle w:val="23"/>
        <w:widowControl w:val="0"/>
        <w:spacing w:line="240" w:lineRule="auto"/>
        <w:ind w:firstLine="0"/>
        <w:rPr>
          <w:rFonts w:ascii="GHEA Grapalat" w:hAnsi="GHEA Grapalat"/>
          <w:i/>
        </w:rPr>
      </w:pPr>
      <w:r w:rsidRPr="001C56F7">
        <w:rPr>
          <w:rFonts w:ascii="GHEA Grapalat" w:hAnsi="GHEA Grapalat"/>
          <w:i/>
        </w:rPr>
        <w:lastRenderedPageBreak/>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1C56F7" w:rsidTr="001D1F0F">
        <w:trPr>
          <w:jc w:val="center"/>
        </w:trPr>
        <w:tc>
          <w:tcPr>
            <w:tcW w:w="8818" w:type="dxa"/>
            <w:gridSpan w:val="2"/>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B37AB6" w:rsidRDefault="00B37AB6"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B37AB6" w:rsidRDefault="00B37AB6"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23"/>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3)которые или представитель исполнительного </w:t>
      </w:r>
      <w:proofErr w:type="gramStart"/>
      <w:r w:rsidRPr="001C56F7">
        <w:rPr>
          <w:rFonts w:ascii="GHEA Grapalat" w:hAnsi="GHEA Grapalat"/>
          <w:i/>
          <w:sz w:val="20"/>
          <w:szCs w:val="20"/>
        </w:rPr>
        <w:t>органа</w:t>
      </w:r>
      <w:proofErr w:type="gramEnd"/>
      <w:r w:rsidRPr="001C56F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эксплуатацию детей или преступление, включающее </w:t>
      </w:r>
      <w:proofErr w:type="spellStart"/>
      <w:r w:rsidRPr="001C56F7">
        <w:rPr>
          <w:rFonts w:ascii="GHEA Grapalat" w:hAnsi="GHEA Grapalat"/>
          <w:i/>
          <w:sz w:val="20"/>
          <w:szCs w:val="20"/>
        </w:rPr>
        <w:t>трафикинг</w:t>
      </w:r>
      <w:proofErr w:type="spellEnd"/>
      <w:r w:rsidRPr="001C56F7">
        <w:rPr>
          <w:rFonts w:ascii="GHEA Grapalat" w:hAnsi="GHEA Grapalat"/>
          <w:i/>
          <w:sz w:val="20"/>
          <w:szCs w:val="20"/>
        </w:rPr>
        <w:t xml:space="preserve">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C56F7">
        <w:rPr>
          <w:rFonts w:ascii="GHEA Grapalat" w:hAnsi="GHEA Grapalat"/>
          <w:i/>
          <w:sz w:val="20"/>
          <w:szCs w:val="20"/>
        </w:rPr>
        <w:t>необжалуемый</w:t>
      </w:r>
      <w:proofErr w:type="spellEnd"/>
      <w:r w:rsidRPr="001C56F7">
        <w:rPr>
          <w:rFonts w:ascii="GHEA Grapalat" w:hAnsi="GHEA Grapalat"/>
          <w:i/>
          <w:sz w:val="20"/>
          <w:szCs w:val="20"/>
        </w:rPr>
        <w:t xml:space="preserve"> административный акт за </w:t>
      </w:r>
      <w:proofErr w:type="spellStart"/>
      <w:r w:rsidRPr="001C56F7">
        <w:rPr>
          <w:rFonts w:ascii="GHEA Grapalat" w:hAnsi="GHEA Grapalat"/>
          <w:i/>
          <w:sz w:val="20"/>
          <w:szCs w:val="20"/>
        </w:rPr>
        <w:t>антиконкурентное</w:t>
      </w:r>
      <w:proofErr w:type="spellEnd"/>
      <w:r w:rsidRPr="001C56F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C56F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частником</w:t>
      </w:r>
      <w:proofErr w:type="spellEnd"/>
      <w:r w:rsidRPr="001C56F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.л</w:t>
      </w:r>
      <w:proofErr w:type="gramEnd"/>
      <w:r w:rsidRPr="001C56F7">
        <w:rPr>
          <w:rFonts w:ascii="GHEA Grapalat" w:hAnsi="GHEA Grapalat"/>
          <w:i/>
          <w:color w:val="000000"/>
          <w:sz w:val="20"/>
          <w:szCs w:val="20"/>
        </w:rPr>
        <w:t>ицом</w:t>
      </w:r>
      <w:proofErr w:type="spellEnd"/>
      <w:r w:rsidRPr="001C56F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.п</w:t>
      </w:r>
      <w:proofErr w:type="gramEnd"/>
      <w:r w:rsidRPr="001C56F7">
        <w:rPr>
          <w:rFonts w:ascii="GHEA Grapalat" w:hAnsi="GHEA Grapalat"/>
          <w:i/>
          <w:color w:val="000000"/>
          <w:sz w:val="20"/>
          <w:szCs w:val="20"/>
        </w:rPr>
        <w:t>редседателем</w:t>
      </w:r>
      <w:proofErr w:type="spellEnd"/>
      <w:r w:rsidRPr="001C56F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lastRenderedPageBreak/>
        <w:t>г</w:t>
      </w:r>
      <w:proofErr w:type="gramStart"/>
      <w:r w:rsidRPr="001C56F7">
        <w:rPr>
          <w:rFonts w:ascii="GHEA Grapalat" w:hAnsi="GHEA Grapalat"/>
          <w:i/>
          <w:color w:val="000000"/>
          <w:sz w:val="20"/>
          <w:szCs w:val="20"/>
        </w:rPr>
        <w:t>.с</w:t>
      </w:r>
      <w:proofErr w:type="gramEnd"/>
      <w:r w:rsidRPr="001C56F7">
        <w:rPr>
          <w:rFonts w:ascii="GHEA Grapalat" w:hAnsi="GHEA Grapalat"/>
          <w:i/>
          <w:color w:val="000000"/>
          <w:sz w:val="20"/>
          <w:szCs w:val="20"/>
        </w:rPr>
        <w:t>отрудником</w:t>
      </w:r>
      <w:proofErr w:type="spellEnd"/>
      <w:r w:rsidRPr="001C56F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.д</w:t>
      </w:r>
      <w:proofErr w:type="gramEnd"/>
      <w:r w:rsidRPr="001C56F7">
        <w:rPr>
          <w:rFonts w:ascii="GHEA Grapalat" w:hAnsi="GHEA Grapalat"/>
          <w:i/>
          <w:color w:val="000000"/>
          <w:sz w:val="20"/>
          <w:szCs w:val="20"/>
        </w:rPr>
        <w:t>анное</w:t>
      </w:r>
      <w:proofErr w:type="spellEnd"/>
      <w:r w:rsidRPr="001C56F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w:t>
      </w:r>
      <w:proofErr w:type="spellEnd"/>
      <w:r w:rsidRPr="001C56F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.к</w:t>
      </w:r>
      <w:proofErr w:type="gramEnd"/>
      <w:r w:rsidRPr="001C56F7">
        <w:rPr>
          <w:rFonts w:ascii="GHEA Grapalat" w:hAnsi="GHEA Grapalat"/>
          <w:i/>
          <w:color w:val="000000"/>
          <w:sz w:val="20"/>
          <w:szCs w:val="20"/>
        </w:rPr>
        <w:t>то</w:t>
      </w:r>
      <w:proofErr w:type="spellEnd"/>
      <w:r w:rsidRPr="001C56F7">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.о</w:t>
      </w:r>
      <w:proofErr w:type="gramEnd"/>
      <w:r w:rsidRPr="001C56F7">
        <w:rPr>
          <w:rFonts w:ascii="GHEA Grapalat" w:hAnsi="GHEA Grapalat"/>
          <w:i/>
          <w:color w:val="000000"/>
          <w:sz w:val="20"/>
          <w:szCs w:val="20"/>
        </w:rPr>
        <w:t>ни</w:t>
      </w:r>
      <w:proofErr w:type="spellEnd"/>
      <w:r w:rsidRPr="001C56F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proofErr w:type="gramStart"/>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23"/>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af6"/>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xml:space="preserve">. При этом участник в письменной форме уведомляется об основаниях </w:t>
      </w:r>
      <w:proofErr w:type="spellStart"/>
      <w:r w:rsidRPr="001C56F7">
        <w:rPr>
          <w:rFonts w:ascii="GHEA Grapalat" w:hAnsi="GHEA Grapalat"/>
          <w:i/>
          <w:sz w:val="20"/>
          <w:szCs w:val="20"/>
        </w:rPr>
        <w:t>непредоставления</w:t>
      </w:r>
      <w:proofErr w:type="spellEnd"/>
      <w:r w:rsidRPr="001C56F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proofErr w:type="spellStart"/>
      <w:r w:rsidR="00F9791A" w:rsidRPr="001C56F7">
        <w:rPr>
          <w:rFonts w:ascii="GHEA Grapalat" w:hAnsi="GHEA Grapalat"/>
          <w:i/>
          <w:sz w:val="20"/>
          <w:szCs w:val="20"/>
        </w:rPr>
        <w:t>ое</w:t>
      </w:r>
      <w:proofErr w:type="spellEnd"/>
      <w:r w:rsidR="00F9791A" w:rsidRPr="001C56F7">
        <w:rPr>
          <w:rFonts w:ascii="GHEA Grapalat" w:hAnsi="GHEA Grapalat"/>
          <w:i/>
          <w:sz w:val="20"/>
          <w:szCs w:val="20"/>
        </w:rPr>
        <w:t xml:space="preserve">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C56F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af6"/>
          <w:rFonts w:ascii="GHEA Grapalat" w:hAnsi="GHEA Grapalat"/>
          <w:i/>
          <w:sz w:val="20"/>
          <w:szCs w:val="20"/>
        </w:rPr>
        <w:footnoteReference w:customMarkFollows="1" w:id="2"/>
        <w:t>6</w:t>
      </w:r>
      <w:r w:rsidRPr="001C56F7">
        <w:rPr>
          <w:rFonts w:ascii="GHEA Grapalat" w:hAnsi="GHEA Grapalat"/>
          <w:i/>
          <w:sz w:val="20"/>
          <w:szCs w:val="20"/>
        </w:rPr>
        <w:t xml:space="preserve">. </w:t>
      </w:r>
    </w:p>
    <w:p w:rsidR="001E65D1" w:rsidRPr="001E336A" w:rsidRDefault="001E65D1" w:rsidP="00941000">
      <w:pPr>
        <w:widowControl w:val="0"/>
        <w:spacing w:after="160"/>
        <w:rPr>
          <w:rFonts w:ascii="GHEA Grapalat" w:hAnsi="GHEA Grapalat"/>
          <w:b/>
          <w:sz w:val="20"/>
          <w:szCs w:val="20"/>
        </w:rPr>
      </w:pP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23"/>
        <w:widowControl w:val="0"/>
        <w:spacing w:line="240" w:lineRule="auto"/>
        <w:ind w:firstLine="0"/>
        <w:rPr>
          <w:rFonts w:ascii="GHEA Grapalat" w:hAnsi="GHEA Grapalat" w:cs="Sylfaen"/>
          <w:i/>
        </w:rPr>
      </w:pPr>
      <w:r w:rsidRPr="001C56F7">
        <w:rPr>
          <w:rFonts w:ascii="GHEA Grapalat" w:hAnsi="GHEA Grapalat"/>
          <w:i/>
        </w:rPr>
        <w:t xml:space="preserve">Участник может подать </w:t>
      </w:r>
      <w:proofErr w:type="gramStart"/>
      <w:r w:rsidRPr="001C56F7">
        <w:rPr>
          <w:rFonts w:ascii="GHEA Grapalat" w:hAnsi="GHEA Grapalat"/>
          <w:i/>
        </w:rPr>
        <w:t>заявку</w:t>
      </w:r>
      <w:proofErr w:type="gramEnd"/>
      <w:r w:rsidRPr="001C56F7">
        <w:rPr>
          <w:rFonts w:ascii="GHEA Grapalat" w:hAnsi="GHEA Grapalat"/>
          <w:i/>
        </w:rPr>
        <w:t xml:space="preserve">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23"/>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23"/>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23"/>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536581">
        <w:rPr>
          <w:rFonts w:ascii="GHEA Grapalat" w:hAnsi="GHEA Grapalat"/>
          <w:i/>
          <w:lang w:eastAsia="en-US" w:bidi="ar-SA"/>
        </w:rPr>
        <w:t xml:space="preserve"> Араратский область  РА, </w:t>
      </w:r>
      <w:proofErr w:type="spellStart"/>
      <w:r w:rsidR="00536581">
        <w:rPr>
          <w:rFonts w:ascii="GHEA Grapalat" w:hAnsi="GHEA Grapalat"/>
          <w:i/>
          <w:lang w:eastAsia="en-US" w:bidi="ar-SA"/>
        </w:rPr>
        <w:t>о</w:t>
      </w:r>
      <w:proofErr w:type="gramStart"/>
      <w:r w:rsidR="00536581">
        <w:rPr>
          <w:rFonts w:ascii="GHEA Grapalat" w:hAnsi="GHEA Grapalat"/>
          <w:i/>
          <w:lang w:eastAsia="en-US" w:bidi="ar-SA"/>
        </w:rPr>
        <w:t>.Т</w:t>
      </w:r>
      <w:proofErr w:type="gramEnd"/>
      <w:r w:rsidR="00536581">
        <w:rPr>
          <w:rFonts w:ascii="GHEA Grapalat" w:hAnsi="GHEA Grapalat"/>
          <w:i/>
          <w:lang w:eastAsia="en-US" w:bidi="ar-SA"/>
        </w:rPr>
        <w:t>аперакан</w:t>
      </w:r>
      <w:proofErr w:type="spellEnd"/>
      <w:r w:rsidR="00536581">
        <w:rPr>
          <w:rFonts w:ascii="GHEA Grapalat" w:hAnsi="GHEA Grapalat"/>
          <w:i/>
          <w:lang w:eastAsia="en-US" w:bidi="ar-SA"/>
        </w:rPr>
        <w:t xml:space="preserve"> </w:t>
      </w:r>
      <w:r w:rsidR="001D1F0F" w:rsidRPr="001C56F7">
        <w:rPr>
          <w:rFonts w:ascii="GHEA Grapalat" w:hAnsi="GHEA Grapalat"/>
          <w:i/>
          <w:lang w:eastAsia="en-US" w:bidi="ar-SA"/>
        </w:rPr>
        <w:t xml:space="preserve">улица </w:t>
      </w:r>
      <w:r w:rsidR="00536581">
        <w:rPr>
          <w:rFonts w:ascii="GHEA Grapalat" w:hAnsi="GHEA Grapalat"/>
          <w:i/>
          <w:lang w:eastAsia="en-US" w:bidi="ar-SA"/>
        </w:rPr>
        <w:t>Исакова 2</w:t>
      </w:r>
      <w:r w:rsidR="00941000">
        <w:rPr>
          <w:rFonts w:ascii="GHEA Grapalat" w:hAnsi="GHEA Grapalat"/>
          <w:i/>
          <w:lang w:eastAsia="en-US" w:bidi="ar-SA"/>
        </w:rPr>
        <w:t xml:space="preserve"> </w:t>
      </w:r>
      <w:r w:rsidR="00536581">
        <w:rPr>
          <w:rFonts w:ascii="GHEA Grapalat" w:hAnsi="GHEA Grapalat"/>
          <w:i/>
          <w:lang w:eastAsia="en-US" w:bidi="ar-SA"/>
        </w:rPr>
        <w:t>детский сад</w:t>
      </w:r>
      <w:r w:rsidR="001D1F0F" w:rsidRPr="001C56F7">
        <w:rPr>
          <w:rFonts w:ascii="GHEA Grapalat" w:hAnsi="GHEA Grapalat"/>
          <w:i/>
          <w:lang w:eastAsia="en-US" w:bidi="ar-SA"/>
        </w:rPr>
        <w:t xml:space="preserve"> </w:t>
      </w:r>
      <w:r w:rsidR="00536581">
        <w:rPr>
          <w:rFonts w:ascii="GHEA Grapalat" w:hAnsi="GHEA Grapalat"/>
          <w:i/>
          <w:lang w:eastAsia="en-US" w:bidi="ar-SA"/>
        </w:rPr>
        <w:t>О</w:t>
      </w:r>
      <w:r w:rsidR="001D1F0F" w:rsidRPr="001C56F7">
        <w:rPr>
          <w:rFonts w:ascii="GHEA Grapalat" w:hAnsi="GHEA Grapalat"/>
          <w:i/>
          <w:lang w:eastAsia="en-US" w:bidi="ar-SA"/>
        </w:rPr>
        <w:t xml:space="preserve">НКО </w:t>
      </w:r>
      <w:r w:rsidRPr="001C56F7">
        <w:rPr>
          <w:rFonts w:ascii="GHEA Grapalat" w:hAnsi="GHEA Grapalat"/>
          <w:i/>
        </w:rPr>
        <w:t>" не позднее, чем "</w:t>
      </w:r>
      <w:r w:rsidR="001D1F0F" w:rsidRPr="001C56F7">
        <w:rPr>
          <w:rFonts w:ascii="GHEA Grapalat" w:hAnsi="GHEA Grapalat"/>
          <w:i/>
        </w:rPr>
        <w:t>1</w:t>
      </w:r>
      <w:r w:rsidR="00B37AB6" w:rsidRPr="00B37AB6">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23"/>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1C56F7">
        <w:rPr>
          <w:rFonts w:ascii="GHEA Grapalat" w:hAnsi="GHEA Grapalat"/>
          <w:i/>
        </w:rPr>
        <w:t>Г.Оганнисян</w:t>
      </w:r>
      <w:proofErr w:type="spellEnd"/>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1C56F7">
        <w:rPr>
          <w:rFonts w:ascii="GHEA Grapalat" w:hAnsi="GHEA Grapalat"/>
          <w:i/>
          <w:sz w:val="20"/>
          <w:szCs w:val="20"/>
        </w:rPr>
        <w:t xml:space="preserve"> </w:t>
      </w:r>
      <w:r w:rsidRPr="001C56F7">
        <w:rPr>
          <w:rFonts w:ascii="GHEA Grapalat" w:hAnsi="GHEA Grapalat"/>
          <w:i/>
          <w:sz w:val="20"/>
          <w:szCs w:val="20"/>
        </w:rPr>
        <w:t>,</w:t>
      </w:r>
      <w:proofErr w:type="gramEnd"/>
      <w:r w:rsidRPr="001C56F7">
        <w:rPr>
          <w:rFonts w:ascii="GHEA Grapalat" w:hAnsi="GHEA Grapalat"/>
          <w:i/>
          <w:sz w:val="20"/>
          <w:szCs w:val="20"/>
        </w:rPr>
        <w:t xml:space="preserve">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1C56F7">
        <w:rPr>
          <w:rFonts w:ascii="GHEA Grapalat" w:hAnsi="GHEA Grapalat"/>
          <w:i/>
          <w:sz w:val="20"/>
          <w:szCs w:val="20"/>
        </w:rPr>
        <w:t>антиконкурентного</w:t>
      </w:r>
      <w:proofErr w:type="spellEnd"/>
      <w:r w:rsidRPr="001C56F7">
        <w:rPr>
          <w:rFonts w:ascii="GHEA Grapalat" w:hAnsi="GHEA Grapalat"/>
          <w:i/>
          <w:sz w:val="20"/>
          <w:szCs w:val="20"/>
        </w:rPr>
        <w:t xml:space="preserve">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lastRenderedPageBreak/>
        <w:t xml:space="preserve">    г) объявление об отсутствии в рамках настоящей процедуры одновременного участия </w:t>
      </w:r>
      <w:proofErr w:type="spellStart"/>
      <w:r w:rsidRPr="001C56F7">
        <w:rPr>
          <w:rFonts w:ascii="GHEA Grapalat" w:hAnsi="GHEA Grapalat"/>
          <w:i/>
          <w:sz w:val="20"/>
          <w:szCs w:val="20"/>
        </w:rPr>
        <w:t>взаимосвязянных</w:t>
      </w:r>
      <w:proofErr w:type="spellEnd"/>
      <w:r w:rsidRPr="001C56F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w:t>
      </w:r>
      <w:proofErr w:type="gramEnd"/>
      <w:r w:rsidRPr="001C56F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C56F7">
        <w:rPr>
          <w:rFonts w:ascii="GHEA Grapalat" w:hAnsi="GHEA Grapalat"/>
          <w:i/>
          <w:spacing w:val="-6"/>
          <w:sz w:val="20"/>
        </w:rPr>
        <w:t>,</w:t>
      </w:r>
      <w:proofErr w:type="gramEnd"/>
      <w:r w:rsidRPr="001C56F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af6"/>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1C56F7">
        <w:rPr>
          <w:rFonts w:ascii="GHEA Grapalat" w:hAnsi="GHEA Grapalat"/>
          <w:i/>
          <w:sz w:val="20"/>
        </w:rPr>
        <w:t>в</w:t>
      </w:r>
      <w:r w:rsidR="00443317" w:rsidRPr="001C56F7">
        <w:rPr>
          <w:rFonts w:ascii="GHEA Grapalat" w:hAnsi="GHEA Grapalat"/>
          <w:i/>
          <w:sz w:val="20"/>
        </w:rPr>
        <w:t>-</w:t>
      </w:r>
      <w:proofErr w:type="gramEnd"/>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.г</w:t>
      </w:r>
      <w:proofErr w:type="gramEnd"/>
      <w:r w:rsidRPr="001C56F7">
        <w:rPr>
          <w:rFonts w:ascii="GHEA Grapalat" w:hAnsi="GHEA Grapalat"/>
          <w:i/>
          <w:sz w:val="20"/>
        </w:rPr>
        <w:t>рафы</w:t>
      </w:r>
      <w:proofErr w:type="spellEnd"/>
      <w:r w:rsidRPr="001C56F7">
        <w:rPr>
          <w:rFonts w:ascii="GHEA Grapalat" w:hAnsi="GHEA Grapalat"/>
          <w:i/>
          <w:sz w:val="20"/>
        </w:rPr>
        <w:t xml:space="preserve">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.м</w:t>
      </w:r>
      <w:proofErr w:type="gramEnd"/>
      <w:r w:rsidRPr="001C56F7">
        <w:rPr>
          <w:rFonts w:ascii="GHEA Grapalat" w:hAnsi="GHEA Grapalat"/>
          <w:i/>
          <w:sz w:val="20"/>
        </w:rPr>
        <w:t>ежду</w:t>
      </w:r>
      <w:proofErr w:type="spellEnd"/>
      <w:r w:rsidRPr="001C56F7">
        <w:rPr>
          <w:rFonts w:ascii="GHEA Grapalat" w:hAnsi="GHEA Grapalat"/>
          <w:i/>
          <w:sz w:val="20"/>
        </w:rPr>
        <w:t xml:space="preserve">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в</w:t>
      </w:r>
      <w:proofErr w:type="gramStart"/>
      <w:r w:rsidRPr="001C56F7">
        <w:rPr>
          <w:rFonts w:ascii="GHEA Grapalat" w:hAnsi="GHEA Grapalat"/>
          <w:i/>
          <w:sz w:val="20"/>
        </w:rPr>
        <w:t>.н</w:t>
      </w:r>
      <w:proofErr w:type="gramEnd"/>
      <w:r w:rsidRPr="001C56F7">
        <w:rPr>
          <w:rFonts w:ascii="GHEA Grapalat" w:hAnsi="GHEA Grapalat"/>
          <w:i/>
          <w:sz w:val="20"/>
        </w:rPr>
        <w:t>омер</w:t>
      </w:r>
      <w:proofErr w:type="spellEnd"/>
      <w:r w:rsidRPr="001C56F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w:t>
      </w:r>
      <w:r w:rsidRPr="001C56F7">
        <w:rPr>
          <w:rFonts w:ascii="GHEA Grapalat" w:hAnsi="GHEA Grapalat"/>
          <w:i/>
          <w:sz w:val="20"/>
        </w:rPr>
        <w:lastRenderedPageBreak/>
        <w:t xml:space="preserve">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 xml:space="preserve">ложения, </w:t>
      </w:r>
      <w:proofErr w:type="spellStart"/>
      <w:r w:rsidR="00413595" w:rsidRPr="001C56F7">
        <w:rPr>
          <w:rFonts w:ascii="GHEA Grapalat" w:hAnsi="GHEA Grapalat"/>
          <w:i/>
          <w:sz w:val="20"/>
        </w:rPr>
        <w:t>лумы</w:t>
      </w:r>
      <w:proofErr w:type="spellEnd"/>
      <w:r w:rsidR="00413595" w:rsidRPr="001C56F7">
        <w:rPr>
          <w:rFonts w:ascii="GHEA Grapalat" w:hAnsi="GHEA Grapalat"/>
          <w:i/>
          <w:sz w:val="20"/>
        </w:rPr>
        <w:t xml:space="preserve"> указаны в цифрах.</w:t>
      </w:r>
      <w:proofErr w:type="gramEnd"/>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23"/>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D27C08" w:rsidRDefault="001E65D1" w:rsidP="001E65D1">
      <w:pPr>
        <w:pStyle w:val="a3"/>
        <w:widowControl w:val="0"/>
        <w:tabs>
          <w:tab w:val="left" w:pos="1134"/>
        </w:tabs>
        <w:spacing w:line="240" w:lineRule="auto"/>
        <w:ind w:firstLine="0"/>
        <w:rPr>
          <w:rFonts w:ascii="GHEA Grapalat" w:hAnsi="GHEA Grapalat"/>
        </w:rPr>
      </w:pPr>
    </w:p>
    <w:p w:rsidR="00096865" w:rsidRPr="001C56F7" w:rsidRDefault="00D746CA" w:rsidP="001E65D1">
      <w:pPr>
        <w:pStyle w:val="a3"/>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a3"/>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23"/>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proofErr w:type="gramStart"/>
      <w:r w:rsidR="00D746CA" w:rsidRPr="001C56F7">
        <w:rPr>
          <w:rFonts w:ascii="GHEA Grapalat" w:hAnsi="GHEA Grapalat"/>
          <w:i/>
        </w:rPr>
        <w:t>о</w:t>
      </w:r>
      <w:r w:rsidRPr="001C56F7">
        <w:rPr>
          <w:rFonts w:ascii="GHEA Grapalat" w:hAnsi="GHEA Grapalat"/>
          <w:i/>
        </w:rPr>
        <w:t>й</w:t>
      </w:r>
      <w:proofErr w:type="gramEnd"/>
      <w:r w:rsidRPr="001C56F7">
        <w:rPr>
          <w:rFonts w:ascii="GHEA Grapalat" w:hAnsi="GHEA Grapalat"/>
          <w:i/>
        </w:rPr>
        <w:t xml:space="preserve"> день в "</w:t>
      </w:r>
      <w:r w:rsidR="00BB3286" w:rsidRPr="001C56F7">
        <w:rPr>
          <w:rFonts w:ascii="GHEA Grapalat" w:hAnsi="GHEA Grapalat"/>
          <w:i/>
        </w:rPr>
        <w:t>1</w:t>
      </w:r>
      <w:r w:rsidR="00B37AB6" w:rsidRPr="00B37AB6">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bookmarkStart w:id="1" w:name="_GoBack"/>
      <w:bookmarkEnd w:id="1"/>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proofErr w:type="gramStart"/>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roofErr w:type="gramEnd"/>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w:t>
      </w:r>
      <w:r w:rsidR="00576D5D" w:rsidRPr="001C56F7">
        <w:rPr>
          <w:rFonts w:ascii="GHEA Grapalat" w:hAnsi="GHEA Grapalat"/>
          <w:i/>
          <w:sz w:val="20"/>
          <w:szCs w:val="20"/>
        </w:rPr>
        <w:t>с</w:t>
      </w:r>
      <w:proofErr w:type="gramEnd"/>
      <w:r w:rsidR="00576D5D" w:rsidRPr="001C56F7">
        <w:rPr>
          <w:rFonts w:ascii="GHEA Grapalat" w:hAnsi="GHEA Grapalat"/>
          <w:i/>
          <w:sz w:val="20"/>
          <w:szCs w:val="20"/>
        </w:rPr>
        <w:t>оответствие</w:t>
      </w:r>
      <w:proofErr w:type="spellEnd"/>
      <w:r w:rsidR="00576D5D" w:rsidRPr="001C56F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w:t>
      </w:r>
      <w:r w:rsidRPr="001C56F7">
        <w:rPr>
          <w:rFonts w:ascii="GHEA Grapalat" w:hAnsi="GHEA Grapalat"/>
          <w:i/>
          <w:spacing w:val="-6"/>
          <w:sz w:val="20"/>
          <w:szCs w:val="20"/>
        </w:rPr>
        <w:t>н</w:t>
      </w:r>
      <w:proofErr w:type="gramEnd"/>
      <w:r w:rsidRPr="001C56F7">
        <w:rPr>
          <w:rFonts w:ascii="GHEA Grapalat" w:hAnsi="GHEA Grapalat"/>
          <w:i/>
          <w:spacing w:val="-6"/>
          <w:sz w:val="20"/>
          <w:szCs w:val="20"/>
        </w:rPr>
        <w:t>аличие</w:t>
      </w:r>
      <w:proofErr w:type="spellEnd"/>
      <w:r w:rsidRPr="001C56F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w:t>
      </w:r>
      <w:proofErr w:type="spellStart"/>
      <w:r w:rsidR="00CA7C54" w:rsidRPr="001C56F7">
        <w:rPr>
          <w:rFonts w:ascii="GHEA Grapalat" w:hAnsi="GHEA Grapalat"/>
          <w:i/>
          <w:sz w:val="20"/>
          <w:szCs w:val="20"/>
        </w:rPr>
        <w:t>семдесять</w:t>
      </w:r>
      <w:proofErr w:type="spellEnd"/>
      <w:r w:rsidR="00CA7C54" w:rsidRPr="001C56F7">
        <w:rPr>
          <w:rFonts w:ascii="GHEA Grapalat" w:hAnsi="GHEA Grapalat"/>
          <w:i/>
          <w:sz w:val="20"/>
          <w:szCs w:val="20"/>
        </w:rPr>
        <w:t xml:space="preserve"> пять</w:t>
      </w:r>
      <w:r w:rsidRPr="001C56F7">
        <w:rPr>
          <w:rFonts w:ascii="GHEA Grapalat" w:hAnsi="GHEA Grapalat"/>
          <w:i/>
          <w:sz w:val="20"/>
          <w:szCs w:val="20"/>
        </w:rPr>
        <w:t xml:space="preserve"> лото</w:t>
      </w:r>
      <w:proofErr w:type="gramStart"/>
      <w:r w:rsidRPr="001C56F7">
        <w:rPr>
          <w:rFonts w:ascii="GHEA Grapalat" w:hAnsi="GHEA Grapalat"/>
          <w:i/>
          <w:sz w:val="20"/>
          <w:szCs w:val="20"/>
        </w:rPr>
        <w:t>в</w:t>
      </w:r>
      <w:r w:rsidR="00CA7C54" w:rsidRPr="001C56F7">
        <w:rPr>
          <w:rFonts w:ascii="GHEA Grapalat" w:hAnsi="GHEA Grapalat"/>
          <w:i/>
          <w:sz w:val="20"/>
          <w:szCs w:val="20"/>
        </w:rPr>
        <w:t>-</w:t>
      </w:r>
      <w:proofErr w:type="gramEnd"/>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a3"/>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C56F7">
        <w:rPr>
          <w:rFonts w:ascii="GHEA Grapalat" w:hAnsi="GHEA Grapalat"/>
        </w:rPr>
        <w:t>драмом</w:t>
      </w:r>
      <w:proofErr w:type="spellEnd"/>
      <w:r w:rsidRPr="001C56F7">
        <w:rPr>
          <w:rFonts w:ascii="GHEA Grapalat" w:hAnsi="GHEA Grapalat"/>
        </w:rPr>
        <w:t xml:space="preserve">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a3"/>
        <w:widowControl w:val="0"/>
        <w:tabs>
          <w:tab w:val="left" w:pos="1134"/>
        </w:tabs>
        <w:spacing w:line="240" w:lineRule="auto"/>
        <w:ind w:firstLine="0"/>
        <w:rPr>
          <w:rFonts w:ascii="GHEA Grapalat" w:hAnsi="GHEA Grapalat" w:cs="Sylfaen"/>
        </w:rPr>
      </w:pPr>
      <w:proofErr w:type="gramStart"/>
      <w:r w:rsidRPr="001C56F7">
        <w:rPr>
          <w:rFonts w:ascii="GHEA Grapalat" w:hAnsi="GHEA Grapalat"/>
        </w:rPr>
        <w:t xml:space="preserve">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w:t>
      </w:r>
      <w:r w:rsidRPr="001C56F7">
        <w:rPr>
          <w:rFonts w:ascii="GHEA Grapalat" w:hAnsi="GHEA Grapalat"/>
        </w:rPr>
        <w:lastRenderedPageBreak/>
        <w:t>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C56F7">
        <w:rPr>
          <w:rFonts w:ascii="GHEA Grapalat" w:hAnsi="GHEA Grapalat"/>
          <w:i/>
          <w:sz w:val="20"/>
        </w:rPr>
        <w:t>приглашения</w:t>
      </w:r>
      <w:proofErr w:type="gramStart"/>
      <w:r w:rsidR="005A3D17" w:rsidRPr="001C56F7">
        <w:rPr>
          <w:rFonts w:ascii="GHEA Grapalat" w:hAnsi="GHEA Grapalat"/>
          <w:i/>
          <w:sz w:val="20"/>
        </w:rPr>
        <w:t>.</w:t>
      </w:r>
      <w:r w:rsidRPr="001C56F7">
        <w:rPr>
          <w:rFonts w:ascii="GHEA Grapalat" w:hAnsi="GHEA Grapalat"/>
          <w:i/>
          <w:sz w:val="20"/>
        </w:rPr>
        <w:t>П</w:t>
      </w:r>
      <w:proofErr w:type="gramEnd"/>
      <w:r w:rsidRPr="001C56F7">
        <w:rPr>
          <w:rFonts w:ascii="GHEA Grapalat" w:hAnsi="GHEA Grapalat"/>
          <w:i/>
          <w:sz w:val="20"/>
        </w:rPr>
        <w:t>ри</w:t>
      </w:r>
      <w:proofErr w:type="spellEnd"/>
      <w:r w:rsidRPr="001C56F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.д</w:t>
      </w:r>
      <w:proofErr w:type="gramEnd"/>
      <w:r w:rsidRPr="001C56F7">
        <w:rPr>
          <w:rFonts w:ascii="GHEA Grapalat" w:hAnsi="GHEA Grapalat"/>
          <w:i/>
          <w:sz w:val="20"/>
        </w:rPr>
        <w:t>ля</w:t>
      </w:r>
      <w:proofErr w:type="spellEnd"/>
      <w:r w:rsidRPr="001C56F7">
        <w:rPr>
          <w:rFonts w:ascii="GHEA Grapalat" w:hAnsi="GHEA Grapalat"/>
          <w:i/>
          <w:sz w:val="20"/>
        </w:rPr>
        <w:t xml:space="preserve">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.в</w:t>
      </w:r>
      <w:proofErr w:type="spellEnd"/>
      <w:proofErr w:type="gramEnd"/>
      <w:r w:rsidRPr="001C56F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в</w:t>
      </w:r>
      <w:proofErr w:type="gramStart"/>
      <w:r w:rsidRPr="001C56F7">
        <w:rPr>
          <w:rFonts w:ascii="GHEA Grapalat" w:hAnsi="GHEA Grapalat"/>
          <w:i/>
          <w:sz w:val="20"/>
        </w:rPr>
        <w:t>.п</w:t>
      </w:r>
      <w:proofErr w:type="gramEnd"/>
      <w:r w:rsidRPr="001C56F7">
        <w:rPr>
          <w:rFonts w:ascii="GHEA Grapalat" w:hAnsi="GHEA Grapalat"/>
          <w:i/>
          <w:sz w:val="20"/>
        </w:rPr>
        <w:t>ереговоры</w:t>
      </w:r>
      <w:proofErr w:type="spellEnd"/>
      <w:r w:rsidRPr="001C56F7">
        <w:rPr>
          <w:rFonts w:ascii="GHEA Grapalat" w:hAnsi="GHEA Grapalat"/>
          <w:i/>
          <w:sz w:val="20"/>
        </w:rPr>
        <w:t xml:space="preserve">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г</w:t>
      </w:r>
      <w:proofErr w:type="gramStart"/>
      <w:r w:rsidRPr="001C56F7">
        <w:rPr>
          <w:rFonts w:ascii="GHEA Grapalat" w:hAnsi="GHEA Grapalat"/>
          <w:i/>
          <w:sz w:val="20"/>
        </w:rPr>
        <w:t>.п</w:t>
      </w:r>
      <w:proofErr w:type="gramEnd"/>
      <w:r w:rsidRPr="001C56F7">
        <w:rPr>
          <w:rFonts w:ascii="GHEA Grapalat" w:hAnsi="GHEA Grapalat"/>
          <w:i/>
          <w:sz w:val="20"/>
        </w:rPr>
        <w:t>редставленное</w:t>
      </w:r>
      <w:proofErr w:type="spellEnd"/>
      <w:r w:rsidRPr="001C56F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д</w:t>
      </w:r>
      <w:proofErr w:type="gramStart"/>
      <w:r w:rsidRPr="001C56F7">
        <w:rPr>
          <w:rFonts w:ascii="GHEA Grapalat" w:hAnsi="GHEA Grapalat"/>
          <w:i/>
          <w:sz w:val="20"/>
        </w:rPr>
        <w:t>.н</w:t>
      </w:r>
      <w:proofErr w:type="gramEnd"/>
      <w:r w:rsidRPr="001C56F7">
        <w:rPr>
          <w:rFonts w:ascii="GHEA Grapalat" w:hAnsi="GHEA Grapalat"/>
          <w:i/>
          <w:sz w:val="20"/>
        </w:rPr>
        <w:t>а</w:t>
      </w:r>
      <w:proofErr w:type="spellEnd"/>
      <w:r w:rsidRPr="001C56F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е</w:t>
      </w:r>
      <w:proofErr w:type="gramStart"/>
      <w:r w:rsidRPr="001C56F7">
        <w:rPr>
          <w:rFonts w:ascii="GHEA Grapalat" w:hAnsi="GHEA Grapalat"/>
          <w:i/>
          <w:sz w:val="20"/>
        </w:rPr>
        <w:t>.е</w:t>
      </w:r>
      <w:proofErr w:type="gramEnd"/>
      <w:r w:rsidRPr="001C56F7">
        <w:rPr>
          <w:rFonts w:ascii="GHEA Grapalat" w:hAnsi="GHEA Grapalat"/>
          <w:i/>
          <w:sz w:val="20"/>
        </w:rPr>
        <w:t>сли</w:t>
      </w:r>
      <w:proofErr w:type="spellEnd"/>
      <w:r w:rsidRPr="001C56F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в р</w:t>
      </w:r>
      <w:proofErr w:type="gramEnd"/>
      <w:r w:rsidR="00B11432" w:rsidRPr="001C56F7">
        <w:rPr>
          <w:rFonts w:ascii="GHEA Grapalat" w:hAnsi="GHEA Grapalat"/>
          <w:i/>
          <w:sz w:val="20"/>
        </w:rPr>
        <w:t>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с пр</w:t>
      </w:r>
      <w:proofErr w:type="gramEnd"/>
      <w:r w:rsidR="00B11432" w:rsidRPr="001C56F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w:t>
      </w:r>
      <w:proofErr w:type="gramStart"/>
      <w:r w:rsidR="00C34AFD" w:rsidRPr="001C56F7">
        <w:rPr>
          <w:rFonts w:ascii="GHEA Grapalat" w:hAnsi="GHEA Grapalat"/>
          <w:i/>
          <w:sz w:val="20"/>
        </w:rPr>
        <w:t xml:space="preserve"> ,</w:t>
      </w:r>
      <w:proofErr w:type="gramEnd"/>
      <w:r w:rsidR="00C34AFD" w:rsidRPr="001C56F7">
        <w:rPr>
          <w:rFonts w:ascii="GHEA Grapalat" w:hAnsi="GHEA Grapalat"/>
          <w:i/>
          <w:sz w:val="20"/>
        </w:rPr>
        <w:t>,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w:t>
      </w:r>
      <w:r w:rsidR="00AD2081" w:rsidRPr="001C56F7">
        <w:rPr>
          <w:rFonts w:ascii="GHEA Grapalat" w:hAnsi="GHEA Grapalat"/>
          <w:i/>
          <w:sz w:val="20"/>
        </w:rPr>
        <w:lastRenderedPageBreak/>
        <w:t xml:space="preserve">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w:t>
      </w:r>
      <w:proofErr w:type="spellStart"/>
      <w:r w:rsidR="00AD2081" w:rsidRPr="001C56F7">
        <w:rPr>
          <w:rFonts w:ascii="GHEA Grapalat" w:hAnsi="GHEA Grapalat" w:cs="Sylfaen"/>
          <w:i/>
          <w:sz w:val="20"/>
        </w:rPr>
        <w:t>заявки</w:t>
      </w:r>
      <w:proofErr w:type="gramStart"/>
      <w:r w:rsidR="00855622" w:rsidRPr="001C56F7">
        <w:rPr>
          <w:rFonts w:ascii="GHEA Grapalat" w:hAnsi="GHEA Grapalat" w:cs="Sylfaen"/>
          <w:i/>
          <w:sz w:val="20"/>
        </w:rPr>
        <w:t>.</w:t>
      </w:r>
      <w:r w:rsidR="003B3E74" w:rsidRPr="001C56F7">
        <w:rPr>
          <w:rFonts w:ascii="GHEA Grapalat" w:hAnsi="GHEA Grapalat" w:cs="Sylfaen"/>
          <w:i/>
          <w:sz w:val="20"/>
        </w:rPr>
        <w:t>Е</w:t>
      </w:r>
      <w:proofErr w:type="gramEnd"/>
      <w:r w:rsidR="003B3E74" w:rsidRPr="001C56F7">
        <w:rPr>
          <w:rFonts w:ascii="GHEA Grapalat" w:hAnsi="GHEA Grapalat" w:cs="Sylfaen"/>
          <w:i/>
          <w:sz w:val="20"/>
        </w:rPr>
        <w:t>сли</w:t>
      </w:r>
      <w:proofErr w:type="spellEnd"/>
      <w:r w:rsidR="003B3E74" w:rsidRPr="001C56F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23"/>
        <w:widowControl w:val="0"/>
        <w:tabs>
          <w:tab w:val="left" w:pos="1276"/>
        </w:tabs>
        <w:spacing w:line="240" w:lineRule="auto"/>
        <w:ind w:firstLine="0"/>
        <w:rPr>
          <w:rFonts w:ascii="GHEA Grapalat" w:hAnsi="GHEA Grapalat" w:cs="Sylfaen"/>
          <w:i/>
        </w:rPr>
      </w:pPr>
      <w:proofErr w:type="gramStart"/>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1C56F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 xml:space="preserve">.Не </w:t>
      </w:r>
      <w:proofErr w:type="gramStart"/>
      <w:r w:rsidRPr="001C56F7">
        <w:rPr>
          <w:rFonts w:ascii="GHEA Grapalat" w:hAnsi="GHEA Grapalat"/>
          <w:i/>
        </w:rPr>
        <w:t>позднее</w:t>
      </w:r>
      <w:proofErr w:type="gramEnd"/>
      <w:r w:rsidRPr="001C56F7">
        <w:rPr>
          <w:rFonts w:ascii="GHEA Grapalat" w:hAnsi="GHEA Grapalat"/>
          <w:i/>
        </w:rPr>
        <w:t xml:space="preserve">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w:t>
      </w:r>
      <w:proofErr w:type="gramEnd"/>
      <w:r w:rsidRPr="001C56F7">
        <w:rPr>
          <w:rFonts w:ascii="GHEA Grapalat" w:hAnsi="GHEA Grapalat"/>
          <w:i/>
          <w:sz w:val="20"/>
          <w:szCs w:val="20"/>
        </w:rPr>
        <w:t xml:space="preserve"> </w:t>
      </w:r>
      <w:proofErr w:type="gramStart"/>
      <w:r w:rsidRPr="001C56F7">
        <w:rPr>
          <w:rFonts w:ascii="GHEA Grapalat" w:hAnsi="GHEA Grapalat"/>
          <w:i/>
          <w:sz w:val="20"/>
          <w:szCs w:val="20"/>
        </w:rPr>
        <w:t xml:space="preserve">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proofErr w:type="gramStart"/>
      <w:r w:rsidR="00A31DCA" w:rsidRPr="001C56F7">
        <w:rPr>
          <w:rFonts w:ascii="GHEA Grapalat" w:hAnsi="GHEA Grapalat"/>
          <w:i/>
          <w:sz w:val="20"/>
          <w:szCs w:val="20"/>
        </w:rPr>
        <w:t xml:space="preserve"> Е</w:t>
      </w:r>
      <w:proofErr w:type="gramEnd"/>
      <w:r w:rsidR="00A31DCA" w:rsidRPr="001C56F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23"/>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w:t>
      </w:r>
      <w:r w:rsidRPr="001C56F7">
        <w:rPr>
          <w:rFonts w:ascii="GHEA Grapalat" w:hAnsi="GHEA Grapalat"/>
          <w:i/>
          <w:spacing w:val="-4"/>
        </w:rPr>
        <w:lastRenderedPageBreak/>
        <w:t>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proofErr w:type="gramStart"/>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af6"/>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w:t>
      </w:r>
      <w:proofErr w:type="gramStart"/>
      <w:r w:rsidR="000702A0" w:rsidRPr="001C56F7">
        <w:rPr>
          <w:rFonts w:ascii="GHEA Grapalat" w:hAnsi="GHEA Grapalat"/>
          <w:i/>
          <w:sz w:val="20"/>
          <w:szCs w:val="20"/>
        </w:rPr>
        <w:t>комиссии</w:t>
      </w:r>
      <w:proofErr w:type="gramEnd"/>
      <w:r w:rsidR="000702A0" w:rsidRPr="001C56F7">
        <w:rPr>
          <w:rFonts w:ascii="GHEA Grapalat" w:hAnsi="GHEA Grapalat"/>
          <w:i/>
          <w:sz w:val="20"/>
          <w:szCs w:val="20"/>
        </w:rPr>
        <w:t xml:space="preserve">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23"/>
        <w:widowControl w:val="0"/>
        <w:spacing w:line="240" w:lineRule="auto"/>
        <w:ind w:firstLine="0"/>
        <w:rPr>
          <w:rFonts w:ascii="GHEA Grapalat" w:hAnsi="GHEA Grapalat"/>
          <w:i/>
        </w:rPr>
      </w:pPr>
      <w:r w:rsidRPr="001C56F7">
        <w:rPr>
          <w:rFonts w:ascii="GHEA Grapalat" w:hAnsi="GHEA Grapalat"/>
          <w:i/>
        </w:rPr>
        <w:t xml:space="preserve">Комиссия может проверить </w:t>
      </w:r>
      <w:proofErr w:type="gramStart"/>
      <w:r w:rsidRPr="001C56F7">
        <w:rPr>
          <w:rFonts w:ascii="GHEA Grapalat" w:hAnsi="GHEA Grapalat"/>
          <w:i/>
        </w:rPr>
        <w:t>подлинность</w:t>
      </w:r>
      <w:proofErr w:type="gramEnd"/>
      <w:r w:rsidRPr="001C56F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1C56F7">
        <w:rPr>
          <w:rFonts w:ascii="GHEA Grapalat" w:hAnsi="GHEA Grapalat"/>
          <w:i/>
        </w:rPr>
        <w:t>предоставляют письменное заключение</w:t>
      </w:r>
      <w:proofErr w:type="gramEnd"/>
      <w:r w:rsidRPr="001C56F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23"/>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23"/>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w:t>
      </w:r>
      <w:r w:rsidRPr="001C56F7">
        <w:rPr>
          <w:rFonts w:ascii="GHEA Grapalat" w:hAnsi="GHEA Grapalat"/>
        </w:rPr>
        <w:lastRenderedPageBreak/>
        <w:t>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af2"/>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1C56F7">
        <w:rPr>
          <w:rFonts w:ascii="GHEA Grapalat" w:hAnsi="GHEA Grapalat"/>
          <w:i/>
        </w:rPr>
        <w:t>участника</w:t>
      </w:r>
      <w:proofErr w:type="gramStart"/>
      <w:r w:rsidR="008C5F2A" w:rsidRPr="001C56F7">
        <w:rPr>
          <w:rFonts w:ascii="GHEA Grapalat" w:hAnsi="GHEA Grapalat"/>
          <w:i/>
        </w:rPr>
        <w:t>.</w:t>
      </w:r>
      <w:r w:rsidR="001647D2" w:rsidRPr="001C56F7">
        <w:rPr>
          <w:rFonts w:ascii="GHEA Grapalat" w:hAnsi="GHEA Grapalat"/>
          <w:i/>
        </w:rPr>
        <w:t>О</w:t>
      </w:r>
      <w:proofErr w:type="gramEnd"/>
      <w:r w:rsidR="001647D2" w:rsidRPr="001C56F7">
        <w:rPr>
          <w:rFonts w:ascii="GHEA Grapalat" w:hAnsi="GHEA Grapalat"/>
          <w:i/>
        </w:rPr>
        <w:t>беспечение</w:t>
      </w:r>
      <w:proofErr w:type="spellEnd"/>
      <w:r w:rsidR="001647D2" w:rsidRPr="001C56F7">
        <w:rPr>
          <w:rFonts w:ascii="GHEA Grapalat" w:hAnsi="GHEA Grapalat"/>
          <w:i/>
        </w:rPr>
        <w:t xml:space="preserve">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af6"/>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proofErr w:type="gramStart"/>
      <w:r w:rsidR="008F1F9B" w:rsidRPr="001C56F7">
        <w:rPr>
          <w:rFonts w:ascii="GHEA Grapalat" w:hAnsi="GHEA Grapalat" w:cs="Sylfaen"/>
          <w:i/>
          <w:sz w:val="20"/>
          <w:szCs w:val="20"/>
        </w:rPr>
        <w:t>по</w:t>
      </w:r>
      <w:proofErr w:type="gramEnd"/>
      <w:r w:rsidRPr="001C56F7">
        <w:rPr>
          <w:rFonts w:ascii="GHEA Grapalat" w:hAnsi="GHEA Grapalat" w:cs="Sylfaen"/>
          <w:i/>
          <w:sz w:val="20"/>
          <w:szCs w:val="20"/>
        </w:rPr>
        <w:t xml:space="preserve"> более </w:t>
      </w:r>
      <w:proofErr w:type="gramStart"/>
      <w:r w:rsidRPr="001C56F7">
        <w:rPr>
          <w:rFonts w:ascii="GHEA Grapalat" w:hAnsi="GHEA Grapalat" w:cs="Sylfaen"/>
          <w:i/>
          <w:sz w:val="20"/>
          <w:szCs w:val="20"/>
        </w:rPr>
        <w:t>чем</w:t>
      </w:r>
      <w:proofErr w:type="gramEnd"/>
      <w:r w:rsidRPr="001C56F7">
        <w:rPr>
          <w:rFonts w:ascii="GHEA Grapalat" w:hAnsi="GHEA Grapalat" w:cs="Sylfaen"/>
          <w:i/>
          <w:sz w:val="20"/>
          <w:szCs w:val="20"/>
        </w:rPr>
        <w:t xml:space="preserve">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xml:space="preserve"> </w:t>
      </w:r>
      <w:proofErr w:type="spellStart"/>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proofErr w:type="spellEnd"/>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af2"/>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proofErr w:type="gramStart"/>
      <w:r w:rsidR="00740EF5" w:rsidRPr="001C56F7">
        <w:rPr>
          <w:rFonts w:ascii="GHEA Grapalat" w:hAnsi="GHEA Grapalat"/>
          <w:i/>
          <w:sz w:val="20"/>
          <w:szCs w:val="20"/>
        </w:rPr>
        <w:t>по</w:t>
      </w:r>
      <w:proofErr w:type="gramEnd"/>
      <w:r w:rsidRPr="001C56F7">
        <w:rPr>
          <w:rFonts w:ascii="GHEA Grapalat" w:hAnsi="GHEA Grapalat"/>
          <w:i/>
          <w:sz w:val="20"/>
          <w:szCs w:val="20"/>
        </w:rPr>
        <w:t xml:space="preserve"> более </w:t>
      </w:r>
      <w:proofErr w:type="gramStart"/>
      <w:r w:rsidRPr="001C56F7">
        <w:rPr>
          <w:rFonts w:ascii="GHEA Grapalat" w:hAnsi="GHEA Grapalat"/>
          <w:i/>
          <w:sz w:val="20"/>
          <w:szCs w:val="20"/>
        </w:rPr>
        <w:t>чем</w:t>
      </w:r>
      <w:proofErr w:type="gramEnd"/>
      <w:r w:rsidRPr="001C56F7">
        <w:rPr>
          <w:rFonts w:ascii="GHEA Grapalat" w:hAnsi="GHEA Grapalat"/>
          <w:i/>
          <w:sz w:val="20"/>
          <w:szCs w:val="20"/>
        </w:rPr>
        <w:t xml:space="preserve">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 xml:space="preserve">и общая цена заключаемого с последним договора превышает 10 млн.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C56F7">
        <w:rPr>
          <w:rFonts w:ascii="GHEA Grapalat" w:hAnsi="GHEA Grapalat"/>
          <w:i/>
          <w:sz w:val="20"/>
          <w:szCs w:val="20"/>
        </w:rPr>
        <w:t>возврату</w:t>
      </w:r>
      <w:proofErr w:type="gramEnd"/>
      <w:r w:rsidRPr="001C56F7">
        <w:rPr>
          <w:rFonts w:ascii="GHEA Grapalat" w:hAnsi="GHEA Grapalat"/>
          <w:i/>
          <w:sz w:val="20"/>
          <w:szCs w:val="20"/>
        </w:rPr>
        <w:t xml:space="preserve">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proofErr w:type="gramStart"/>
      <w:r w:rsidR="00251CF9" w:rsidRPr="001C56F7">
        <w:rPr>
          <w:rFonts w:ascii="GHEA Grapalat" w:hAnsi="GHEA Grapalat"/>
          <w:i/>
          <w:sz w:val="20"/>
          <w:szCs w:val="20"/>
        </w:rPr>
        <w:t xml:space="preserve"> </w:t>
      </w:r>
      <w:r w:rsidR="0076763C" w:rsidRPr="001C56F7">
        <w:rPr>
          <w:rFonts w:ascii="GHEA Grapalat" w:hAnsi="GHEA Grapalat"/>
          <w:i/>
          <w:sz w:val="20"/>
          <w:szCs w:val="20"/>
        </w:rPr>
        <w:t>Е</w:t>
      </w:r>
      <w:proofErr w:type="gramEnd"/>
      <w:r w:rsidR="0076763C" w:rsidRPr="001C56F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roofErr w:type="gramEnd"/>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-предусмотренные финансовые средства превышают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lastRenderedPageBreak/>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af6"/>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C56F7">
        <w:rPr>
          <w:rFonts w:ascii="GHEA Grapalat" w:hAnsi="GHEA Grapalat"/>
          <w:i/>
          <w:sz w:val="20"/>
          <w:szCs w:val="20"/>
        </w:rPr>
        <w:t>ул</w:t>
      </w:r>
      <w:proofErr w:type="gramStart"/>
      <w:r w:rsidRPr="001C56F7">
        <w:rPr>
          <w:rFonts w:ascii="GHEA Grapalat" w:hAnsi="GHEA Grapalat"/>
          <w:i/>
          <w:sz w:val="20"/>
          <w:szCs w:val="20"/>
        </w:rPr>
        <w:t>.М</w:t>
      </w:r>
      <w:proofErr w:type="gramEnd"/>
      <w:r w:rsidRPr="001C56F7">
        <w:rPr>
          <w:rFonts w:ascii="GHEA Grapalat" w:hAnsi="GHEA Grapalat"/>
          <w:i/>
          <w:sz w:val="20"/>
          <w:szCs w:val="20"/>
        </w:rPr>
        <w:t>елик-Адамян</w:t>
      </w:r>
      <w:proofErr w:type="spellEnd"/>
      <w:r w:rsidRPr="001C56F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1C56F7">
          <w:rPr>
            <w:rStyle w:val="a9"/>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proofErr w:type="gramStart"/>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1C56F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w:t>
      </w:r>
      <w:r w:rsidRPr="001C56F7">
        <w:rPr>
          <w:rFonts w:ascii="GHEA Grapalat" w:hAnsi="GHEA Grapalat"/>
          <w:i/>
          <w:sz w:val="20"/>
          <w:szCs w:val="20"/>
        </w:rPr>
        <w:lastRenderedPageBreak/>
        <w:t xml:space="preserve">обратно </w:t>
      </w:r>
      <w:proofErr w:type="gramStart"/>
      <w:r w:rsidRPr="001C56F7">
        <w:rPr>
          <w:rFonts w:ascii="GHEA Grapalat" w:hAnsi="GHEA Grapalat"/>
          <w:i/>
          <w:sz w:val="20"/>
          <w:szCs w:val="20"/>
        </w:rPr>
        <w:t>плату</w:t>
      </w:r>
      <w:proofErr w:type="gramEnd"/>
      <w:r w:rsidRPr="001C56F7">
        <w:rPr>
          <w:rFonts w:ascii="GHEA Grapalat" w:hAnsi="GHEA Grapalat"/>
          <w:i/>
          <w:sz w:val="20"/>
          <w:szCs w:val="20"/>
        </w:rPr>
        <w:t xml:space="preserve">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C56F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C56F7">
        <w:rPr>
          <w:rFonts w:ascii="GHEA Grapalat" w:hAnsi="GHEA Grapalat"/>
          <w:i/>
          <w:sz w:val="20"/>
          <w:szCs w:val="20"/>
        </w:rPr>
        <w:t>указаннօй</w:t>
      </w:r>
      <w:proofErr w:type="spellEnd"/>
      <w:r w:rsidR="00D51669" w:rsidRPr="001C56F7">
        <w:rPr>
          <w:rFonts w:ascii="GHEA Grapalat" w:hAnsi="GHEA Grapalat"/>
          <w:i/>
          <w:sz w:val="20"/>
          <w:szCs w:val="20"/>
        </w:rPr>
        <w:t xml:space="preserve">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C56F7">
        <w:rPr>
          <w:rFonts w:ascii="GHEA Grapalat" w:hAnsi="GHEA Grapalat"/>
          <w:i/>
          <w:sz w:val="20"/>
          <w:szCs w:val="20"/>
        </w:rPr>
        <w:t xml:space="preserve">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w:t>
      </w:r>
      <w:proofErr w:type="gramStart"/>
      <w:r w:rsidR="00A677CD" w:rsidRPr="001C56F7">
        <w:rPr>
          <w:rFonts w:ascii="GHEA Grapalat" w:hAnsi="GHEA Grapalat"/>
          <w:i/>
          <w:sz w:val="20"/>
          <w:szCs w:val="20"/>
        </w:rPr>
        <w:t xml:space="preserve"> В</w:t>
      </w:r>
      <w:proofErr w:type="gramEnd"/>
      <w:r w:rsidR="00A677CD" w:rsidRPr="001C56F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C56F7">
        <w:rPr>
          <w:rFonts w:ascii="GHEA Grapalat" w:hAnsi="GHEA Grapalat"/>
          <w:i/>
          <w:sz w:val="20"/>
          <w:szCs w:val="20"/>
        </w:rPr>
        <w:t>,</w:t>
      </w:r>
      <w:proofErr w:type="gramEnd"/>
      <w:r w:rsidR="00A677CD" w:rsidRPr="001C56F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w:t>
      </w:r>
      <w:proofErr w:type="gramStart"/>
      <w:r w:rsidR="00A677CD" w:rsidRPr="001C56F7">
        <w:rPr>
          <w:rFonts w:ascii="GHEA Grapalat" w:hAnsi="GHEA Grapalat" w:cs="Sylfaen"/>
          <w:i/>
          <w:sz w:val="20"/>
          <w:szCs w:val="20"/>
        </w:rPr>
        <w:t xml:space="preserve"> В</w:t>
      </w:r>
      <w:proofErr w:type="gramEnd"/>
      <w:r w:rsidR="00A677CD" w:rsidRPr="001C56F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 xml:space="preserve">Рассмотрение жалобы </w:t>
      </w:r>
      <w:proofErr w:type="gramStart"/>
      <w:r w:rsidR="002C605B" w:rsidRPr="001C56F7">
        <w:rPr>
          <w:rFonts w:ascii="GHEA Grapalat" w:hAnsi="GHEA Grapalat"/>
          <w:i/>
          <w:sz w:val="20"/>
          <w:szCs w:val="20"/>
        </w:rPr>
        <w:t>осуществляется</w:t>
      </w:r>
      <w:proofErr w:type="gramEnd"/>
      <w:r w:rsidR="002C605B" w:rsidRPr="001C56F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.з</w:t>
      </w:r>
      <w:proofErr w:type="gramEnd"/>
      <w:r w:rsidRPr="001C56F7">
        <w:rPr>
          <w:rFonts w:ascii="GHEA Grapalat" w:hAnsi="GHEA Grapalat"/>
          <w:i/>
          <w:sz w:val="20"/>
          <w:szCs w:val="20"/>
        </w:rPr>
        <w:t>апретить</w:t>
      </w:r>
      <w:proofErr w:type="spellEnd"/>
      <w:r w:rsidRPr="001C56F7">
        <w:rPr>
          <w:rFonts w:ascii="GHEA Grapalat" w:hAnsi="GHEA Grapalat"/>
          <w:i/>
          <w:sz w:val="20"/>
          <w:szCs w:val="20"/>
        </w:rPr>
        <w:t xml:space="preserve">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бязать</w:t>
      </w:r>
      <w:proofErr w:type="spellEnd"/>
      <w:r w:rsidRPr="001C56F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lastRenderedPageBreak/>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C56F7">
        <w:rPr>
          <w:rFonts w:ascii="GHEA Grapalat" w:hAnsi="GHEA Grapalat"/>
          <w:i/>
          <w:sz w:val="20"/>
          <w:szCs w:val="20"/>
        </w:rPr>
        <w:t>рассматривающего</w:t>
      </w:r>
      <w:proofErr w:type="spellEnd"/>
      <w:proofErr w:type="gramEnd"/>
      <w:r w:rsidR="001A070B" w:rsidRPr="001C56F7">
        <w:rPr>
          <w:rFonts w:ascii="GHEA Grapalat" w:hAnsi="GHEA Grapalat"/>
          <w:i/>
          <w:sz w:val="20"/>
          <w:szCs w:val="20"/>
        </w:rPr>
        <w:t xml:space="preserve">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обороны и национальной безопасности, необходимо продолжить процесс </w:t>
      </w:r>
      <w:proofErr w:type="spellStart"/>
      <w:r w:rsidRPr="001C56F7">
        <w:rPr>
          <w:rFonts w:ascii="GHEA Grapalat" w:hAnsi="GHEA Grapalat"/>
          <w:i/>
          <w:sz w:val="20"/>
          <w:szCs w:val="20"/>
        </w:rPr>
        <w:t>закупки</w:t>
      </w:r>
      <w:proofErr w:type="gramStart"/>
      <w:r w:rsidRPr="001C56F7">
        <w:rPr>
          <w:rFonts w:ascii="GHEA Grapalat" w:hAnsi="GHEA Grapalat"/>
          <w:i/>
          <w:sz w:val="20"/>
          <w:szCs w:val="20"/>
        </w:rPr>
        <w:t>.</w:t>
      </w:r>
      <w:r w:rsidR="00996C19" w:rsidRPr="001C56F7">
        <w:rPr>
          <w:rFonts w:ascii="GHEA Grapalat" w:hAnsi="GHEA Grapalat"/>
          <w:i/>
          <w:sz w:val="20"/>
          <w:szCs w:val="20"/>
        </w:rPr>
        <w:t>Л</w:t>
      </w:r>
      <w:proofErr w:type="gramEnd"/>
      <w:r w:rsidR="00996C19" w:rsidRPr="001C56F7">
        <w:rPr>
          <w:rFonts w:ascii="GHEA Grapalat" w:hAnsi="GHEA Grapalat"/>
          <w:i/>
          <w:sz w:val="20"/>
          <w:szCs w:val="20"/>
        </w:rPr>
        <w:t>ицо</w:t>
      </w:r>
      <w:proofErr w:type="spellEnd"/>
      <w:r w:rsidR="00996C19" w:rsidRPr="001C56F7">
        <w:rPr>
          <w:rFonts w:ascii="GHEA Grapalat" w:hAnsi="GHEA Grapalat"/>
          <w:i/>
          <w:sz w:val="20"/>
          <w:szCs w:val="20"/>
        </w:rPr>
        <w:t xml:space="preserve">,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aa"/>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 xml:space="preserve">ЗАЯВКИ </w:t>
      </w:r>
      <w:proofErr w:type="gramStart"/>
      <w:r w:rsidR="00BC5174" w:rsidRPr="001C56F7">
        <w:rPr>
          <w:rFonts w:ascii="GHEA Grapalat" w:hAnsi="GHEA Grapalat"/>
          <w:b/>
          <w:sz w:val="20"/>
          <w:szCs w:val="20"/>
        </w:rPr>
        <w:t>НА</w:t>
      </w:r>
      <w:proofErr w:type="gramEnd"/>
      <w:r w:rsidR="00BC5174" w:rsidRPr="001C56F7">
        <w:rPr>
          <w:rFonts w:ascii="GHEA Grapalat" w:hAnsi="GHEA Grapalat"/>
          <w:b/>
          <w:sz w:val="20"/>
          <w:szCs w:val="20"/>
        </w:rPr>
        <w:t xml:space="preserve">  ЗАЯВОК КАТИРОВОК</w:t>
      </w: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D746CA" w:rsidRPr="001E65D1" w:rsidRDefault="00D746CA" w:rsidP="00BC5174">
      <w:pPr>
        <w:widowControl w:val="0"/>
        <w:tabs>
          <w:tab w:val="left" w:pos="1134"/>
        </w:tabs>
        <w:jc w:val="both"/>
        <w:rPr>
          <w:rFonts w:ascii="GHEA Grapalat" w:hAnsi="GHEA Grapalat"/>
          <w:i/>
          <w:sz w:val="20"/>
          <w:szCs w:val="20"/>
        </w:rPr>
      </w:pP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8A7430" w:rsidRPr="001E336A" w:rsidRDefault="008A7430" w:rsidP="00941000">
      <w:pPr>
        <w:widowControl w:val="0"/>
        <w:spacing w:after="160"/>
        <w:rPr>
          <w:rFonts w:ascii="GHEA Grapalat" w:hAnsi="GHEA Grapalat"/>
          <w:b/>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w:t>
      </w:r>
      <w:proofErr w:type="gramStart"/>
      <w:r w:rsidRPr="001C56F7">
        <w:rPr>
          <w:rFonts w:ascii="GHEA Grapalat" w:hAnsi="GHEA Grapalat"/>
          <w:i/>
          <w:sz w:val="20"/>
          <w:szCs w:val="20"/>
        </w:rPr>
        <w:t>е</w:t>
      </w:r>
      <w:r w:rsidR="00EB3C28" w:rsidRPr="001C56F7">
        <w:rPr>
          <w:rFonts w:ascii="GHEA Grapalat" w:hAnsi="GHEA Grapalat"/>
          <w:i/>
          <w:sz w:val="20"/>
          <w:szCs w:val="20"/>
        </w:rPr>
        <w:t>-</w:t>
      </w:r>
      <w:proofErr w:type="gramEnd"/>
      <w:r w:rsidR="00EB3C28" w:rsidRPr="001C56F7">
        <w:rPr>
          <w:rFonts w:ascii="GHEA Grapalat" w:hAnsi="GHEA Grapalat"/>
          <w:i/>
          <w:sz w:val="20"/>
          <w:szCs w:val="20"/>
        </w:rPr>
        <w:t>-</w:t>
      </w:r>
      <w:proofErr w:type="spellStart"/>
      <w:r w:rsidR="00EB3C28" w:rsidRPr="001C56F7">
        <w:rPr>
          <w:rFonts w:ascii="GHEA Grapalat" w:hAnsi="GHEA Grapalat"/>
          <w:i/>
          <w:sz w:val="20"/>
          <w:szCs w:val="20"/>
        </w:rPr>
        <w:t>объявлени</w:t>
      </w:r>
      <w:proofErr w:type="spellEnd"/>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w:t>
      </w:r>
      <w:proofErr w:type="spellStart"/>
      <w:r w:rsidRPr="001C56F7">
        <w:rPr>
          <w:rFonts w:ascii="GHEA Grapalat" w:hAnsi="GHEA Grapalat"/>
          <w:i/>
          <w:sz w:val="20"/>
          <w:szCs w:val="20"/>
        </w:rPr>
        <w:t>утвержденн</w:t>
      </w:r>
      <w:proofErr w:type="spellEnd"/>
      <w:proofErr w:type="gramStart"/>
      <w:r w:rsidRPr="001C56F7">
        <w:rPr>
          <w:rFonts w:ascii="GHEA Grapalat" w:hAnsi="GHEA Grapalat"/>
          <w:i/>
          <w:sz w:val="20"/>
          <w:szCs w:val="20"/>
          <w:lang w:val="en-US"/>
        </w:rPr>
        <w:t>o</w:t>
      </w:r>
      <w:proofErr w:type="gramEnd"/>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af6"/>
          <w:rFonts w:ascii="GHEA Grapalat" w:hAnsi="GHEA Grapalat"/>
          <w:i/>
          <w:sz w:val="20"/>
          <w:szCs w:val="20"/>
        </w:rPr>
        <w:footnoteReference w:customMarkFollows="1" w:id="7"/>
        <w:t>15</w:t>
      </w:r>
    </w:p>
    <w:p w:rsidR="00BC5174"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BC5174" w:rsidRPr="001E65D1" w:rsidRDefault="00BC5174" w:rsidP="008937EA">
      <w:pPr>
        <w:widowControl w:val="0"/>
        <w:spacing w:after="160" w:line="360" w:lineRule="auto"/>
        <w:jc w:val="center"/>
        <w:rPr>
          <w:rFonts w:ascii="GHEA Grapalat" w:hAnsi="GHEA Grapalat"/>
          <w:b/>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proofErr w:type="gramStart"/>
      <w:r w:rsidRPr="001C56F7">
        <w:rPr>
          <w:rFonts w:ascii="GHEA Grapalat" w:hAnsi="GHEA Grapalat"/>
          <w:i/>
          <w:sz w:val="20"/>
          <w:szCs w:val="20"/>
        </w:rPr>
        <w:t>Предложения участника, относящиеся к ним документы вкладываются</w:t>
      </w:r>
      <w:proofErr w:type="gramEnd"/>
      <w:r w:rsidRPr="001C56F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w:t>
      </w:r>
      <w:r w:rsidRPr="001C56F7">
        <w:rPr>
          <w:rFonts w:ascii="GHEA Grapalat" w:hAnsi="GHEA Grapalat"/>
          <w:i/>
          <w:sz w:val="20"/>
          <w:szCs w:val="20"/>
        </w:rPr>
        <w:lastRenderedPageBreak/>
        <w:t>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1C56F7" w:rsidRDefault="00B2572B" w:rsidP="00B10C2A">
      <w:pPr>
        <w:pStyle w:val="a3"/>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536581">
        <w:rPr>
          <w:rFonts w:ascii="GHEA Grapalat" w:hAnsi="GHEA Grapalat"/>
          <w:b/>
          <w:i w:val="0"/>
          <w:lang w:val="en-US" w:eastAsia="en-US" w:bidi="ar-SA"/>
        </w:rPr>
        <w:t>M</w:t>
      </w:r>
      <w:r w:rsidR="00536581">
        <w:rPr>
          <w:rFonts w:ascii="GHEA Grapalat" w:hAnsi="GHEA Grapalat"/>
          <w:b/>
          <w:i w:val="0"/>
          <w:lang w:eastAsia="en-US" w:bidi="ar-SA"/>
        </w:rPr>
        <w:t>ТНМ</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w:t>
      </w:r>
      <w:r w:rsidR="00536581">
        <w:rPr>
          <w:rFonts w:ascii="GHEA Grapalat" w:hAnsi="GHEA Grapalat"/>
          <w:b/>
          <w:i w:val="0"/>
          <w:lang w:eastAsia="en-US" w:bidi="ar-SA"/>
        </w:rPr>
        <w:t>3</w:t>
      </w:r>
    </w:p>
    <w:p w:rsidR="00B2572B" w:rsidRPr="001C56F7" w:rsidRDefault="00B2572B" w:rsidP="00B46D58">
      <w:pPr>
        <w:pStyle w:val="31"/>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w:t>
      </w:r>
      <w:proofErr w:type="gramStart"/>
      <w:r w:rsidRPr="001C56F7">
        <w:rPr>
          <w:rFonts w:ascii="GHEA Grapalat" w:hAnsi="GHEA Grapalat"/>
          <w:b/>
          <w:sz w:val="20"/>
          <w:szCs w:val="20"/>
        </w:rPr>
        <w:t>Е</w:t>
      </w:r>
      <w:r w:rsidR="00350210" w:rsidRPr="001C56F7">
        <w:rPr>
          <w:rFonts w:ascii="GHEA Grapalat" w:hAnsi="GHEA Grapalat"/>
          <w:b/>
          <w:sz w:val="20"/>
          <w:szCs w:val="20"/>
        </w:rPr>
        <w:t>-</w:t>
      </w:r>
      <w:proofErr w:type="gramEnd"/>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 xml:space="preserve">запросе </w:t>
      </w:r>
      <w:proofErr w:type="spellStart"/>
      <w:r w:rsidRPr="001E65D1">
        <w:rPr>
          <w:rFonts w:ascii="GHEA Grapalat" w:hAnsi="GHEA Grapalat"/>
          <w:color w:val="auto"/>
          <w:sz w:val="20"/>
        </w:rPr>
        <w:t>катировок</w:t>
      </w:r>
      <w:proofErr w:type="spellEnd"/>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 xml:space="preserve">желает участвовать в лоте (лотах)_______________________________ </w:t>
      </w:r>
      <w:proofErr w:type="gramStart"/>
      <w:r w:rsidRPr="001C56F7">
        <w:rPr>
          <w:rFonts w:ascii="GHEA Grapalat" w:hAnsi="GHEA Grapalat"/>
          <w:sz w:val="20"/>
          <w:szCs w:val="20"/>
        </w:rPr>
        <w:t>объявленного</w:t>
      </w:r>
      <w:proofErr w:type="gramEnd"/>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1C56F7" w:rsidRDefault="00374F4A" w:rsidP="00B10C2A">
      <w:pPr>
        <w:pStyle w:val="a3"/>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536581">
        <w:rPr>
          <w:rFonts w:ascii="GHEA Grapalat" w:hAnsi="GHEA Grapalat"/>
          <w:b/>
          <w:i w:val="0"/>
          <w:lang w:eastAsia="en-US" w:bidi="ar-SA"/>
        </w:rPr>
        <w:t>ТНМ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-19/0</w:t>
      </w:r>
      <w:r w:rsidR="00536581">
        <w:rPr>
          <w:rFonts w:ascii="GHEA Grapalat" w:hAnsi="GHEA Grapalat"/>
          <w:b/>
          <w:i w:val="0"/>
          <w:lang w:eastAsia="en-US" w:bidi="ar-SA"/>
        </w:rPr>
        <w:t>3</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proofErr w:type="gramStart"/>
      <w:r w:rsidRPr="001C56F7">
        <w:rPr>
          <w:rFonts w:ascii="GHEA Grapalat" w:hAnsi="GHEA Grapalat"/>
          <w:sz w:val="20"/>
          <w:szCs w:val="20"/>
        </w:rPr>
        <w:t>запросе</w:t>
      </w:r>
      <w:proofErr w:type="gramEnd"/>
      <w:r w:rsidRPr="001C56F7">
        <w:rPr>
          <w:rFonts w:ascii="GHEA Grapalat" w:hAnsi="GHEA Grapalat"/>
          <w:sz w:val="20"/>
          <w:szCs w:val="20"/>
        </w:rPr>
        <w:t xml:space="preserve"> </w:t>
      </w:r>
      <w:proofErr w:type="spellStart"/>
      <w:r w:rsidRPr="001C56F7">
        <w:rPr>
          <w:rFonts w:ascii="GHEA Grapalat" w:hAnsi="GHEA Grapalat"/>
          <w:sz w:val="20"/>
          <w:szCs w:val="20"/>
        </w:rPr>
        <w:t>катировок</w:t>
      </w:r>
      <w:proofErr w:type="spellEnd"/>
      <w:r w:rsidRPr="001C56F7">
        <w:rPr>
          <w:rFonts w:ascii="GHEA Grapalat" w:hAnsi="GHEA Grapalat"/>
          <w:sz w:val="20"/>
          <w:szCs w:val="20"/>
        </w:rPr>
        <w:t xml:space="preserve">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 xml:space="preserve">Настоящим _________________________________объявляет и </w:t>
      </w:r>
      <w:proofErr w:type="spellStart"/>
      <w:r w:rsidRPr="001C56F7">
        <w:rPr>
          <w:rFonts w:ascii="GHEA Grapalat" w:hAnsi="GHEA Grapalat"/>
          <w:sz w:val="20"/>
          <w:szCs w:val="20"/>
        </w:rPr>
        <w:t>подтверждает</w:t>
      </w:r>
      <w:proofErr w:type="gramStart"/>
      <w:r w:rsidRPr="001C56F7">
        <w:rPr>
          <w:rFonts w:ascii="GHEA Grapalat" w:hAnsi="GHEA Grapalat"/>
          <w:sz w:val="20"/>
          <w:szCs w:val="20"/>
        </w:rPr>
        <w:t>,ч</w:t>
      </w:r>
      <w:proofErr w:type="gramEnd"/>
      <w:r w:rsidRPr="001C56F7">
        <w:rPr>
          <w:rFonts w:ascii="GHEA Grapalat" w:hAnsi="GHEA Grapalat"/>
          <w:sz w:val="20"/>
          <w:szCs w:val="20"/>
        </w:rPr>
        <w:t>то</w:t>
      </w:r>
      <w:proofErr w:type="spellEnd"/>
      <w:r w:rsidRPr="001C56F7">
        <w:rPr>
          <w:rFonts w:ascii="GHEA Grapalat" w:hAnsi="GHEA Grapalat"/>
          <w:sz w:val="20"/>
          <w:szCs w:val="20"/>
        </w:rPr>
        <w:t>:</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a3"/>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w:t>
      </w:r>
      <w:proofErr w:type="gramStart"/>
      <w:r w:rsidRPr="001C56F7">
        <w:rPr>
          <w:rFonts w:ascii="GHEA Grapalat" w:hAnsi="GHEA Grapalat"/>
          <w:i w:val="0"/>
          <w:spacing w:val="-4"/>
        </w:rPr>
        <w:t>требованиям</w:t>
      </w:r>
      <w:proofErr w:type="gramEnd"/>
      <w:r w:rsidRPr="001C56F7">
        <w:rPr>
          <w:rFonts w:ascii="GHEA Grapalat" w:hAnsi="GHEA Grapalat"/>
          <w:i w:val="0"/>
          <w:spacing w:val="-4"/>
        </w:rPr>
        <w:t xml:space="preserve"> к праву участия установленным приглашением на </w:t>
      </w:r>
      <w:r w:rsidR="00B10C2A" w:rsidRPr="001C56F7">
        <w:rPr>
          <w:rFonts w:ascii="GHEA Grapalat" w:hAnsi="GHEA Grapalat"/>
          <w:i w:val="0"/>
        </w:rPr>
        <w:t xml:space="preserve"> запросе </w:t>
      </w:r>
      <w:proofErr w:type="spellStart"/>
      <w:r w:rsidR="00B10C2A" w:rsidRPr="001C56F7">
        <w:rPr>
          <w:rFonts w:ascii="GHEA Grapalat" w:hAnsi="GHEA Grapalat"/>
          <w:i w:val="0"/>
        </w:rPr>
        <w:t>катировок</w:t>
      </w:r>
      <w:proofErr w:type="spellEnd"/>
      <w:r w:rsidR="00B10C2A" w:rsidRPr="001C56F7">
        <w:rPr>
          <w:rFonts w:ascii="GHEA Grapalat" w:hAnsi="GHEA Grapalat"/>
          <w:i w:val="0"/>
        </w:rPr>
        <w:t xml:space="preserve">  </w:t>
      </w:r>
      <w:r w:rsidRPr="001C56F7">
        <w:rPr>
          <w:rFonts w:ascii="GHEA Grapalat" w:hAnsi="GHEA Grapalat"/>
          <w:i w:val="0"/>
        </w:rPr>
        <w:t xml:space="preserve">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536581">
        <w:rPr>
          <w:rFonts w:ascii="GHEA Grapalat" w:hAnsi="GHEA Grapalat"/>
          <w:b/>
          <w:i w:val="0"/>
          <w:lang w:eastAsia="en-US" w:bidi="ar-SA"/>
        </w:rPr>
        <w:t>ТНМ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-19/0</w:t>
      </w:r>
      <w:r w:rsidR="00536581">
        <w:rPr>
          <w:rFonts w:ascii="GHEA Grapalat" w:hAnsi="GHEA Grapalat"/>
          <w:b/>
          <w:i w:val="0"/>
          <w:lang w:eastAsia="en-US" w:bidi="ar-SA"/>
        </w:rPr>
        <w:t>3</w:t>
      </w:r>
    </w:p>
    <w:p w:rsidR="006B3E56" w:rsidRPr="001C56F7" w:rsidRDefault="00A90FCD" w:rsidP="00B46D58">
      <w:pPr>
        <w:pStyle w:val="aff3"/>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w:t>
      </w:r>
      <w:proofErr w:type="spellStart"/>
      <w:r w:rsidR="00B10C2A" w:rsidRPr="001C56F7">
        <w:rPr>
          <w:rFonts w:ascii="GHEA Grapalat" w:hAnsi="GHEA Grapalat"/>
          <w:sz w:val="20"/>
          <w:szCs w:val="20"/>
        </w:rPr>
        <w:t>катировок</w:t>
      </w:r>
      <w:proofErr w:type="spellEnd"/>
      <w:r w:rsidR="00B10C2A" w:rsidRPr="001C56F7">
        <w:rPr>
          <w:rFonts w:ascii="GHEA Grapalat" w:hAnsi="GHEA Grapalat"/>
          <w:sz w:val="20"/>
          <w:szCs w:val="20"/>
        </w:rPr>
        <w:t xml:space="preserve">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536581" w:rsidRPr="00536581">
        <w:rPr>
          <w:rFonts w:ascii="GHEA Grapalat" w:hAnsi="GHEA Grapalat"/>
          <w:b/>
          <w:sz w:val="20"/>
          <w:szCs w:val="20"/>
          <w:lang w:eastAsia="en-US" w:bidi="ar-SA"/>
        </w:rPr>
        <w:t>А</w:t>
      </w:r>
      <w:r w:rsidR="00536581" w:rsidRPr="00536581">
        <w:rPr>
          <w:rFonts w:ascii="GHEA Grapalat" w:hAnsi="GHEA Grapalat"/>
          <w:b/>
          <w:i/>
          <w:sz w:val="20"/>
          <w:szCs w:val="20"/>
          <w:lang w:val="en-US" w:eastAsia="en-US" w:bidi="ar-SA"/>
        </w:rPr>
        <w:t>M</w:t>
      </w:r>
      <w:r w:rsidR="00536581" w:rsidRPr="00536581">
        <w:rPr>
          <w:rFonts w:ascii="GHEA Grapalat" w:hAnsi="GHEA Grapalat"/>
          <w:b/>
          <w:i/>
          <w:sz w:val="20"/>
          <w:szCs w:val="20"/>
          <w:lang w:eastAsia="en-US" w:bidi="ar-SA"/>
        </w:rPr>
        <w:t>ТНМ</w:t>
      </w:r>
      <w:r w:rsidR="00536581" w:rsidRPr="00536581">
        <w:rPr>
          <w:rFonts w:ascii="GHEA Grapalat" w:hAnsi="GHEA Grapalat"/>
          <w:b/>
          <w:sz w:val="20"/>
          <w:szCs w:val="20"/>
          <w:lang w:eastAsia="en-US" w:bidi="ar-SA"/>
        </w:rPr>
        <w:t>-</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-19/0</w:t>
      </w:r>
      <w:r w:rsidR="00536581" w:rsidRPr="00536581">
        <w:rPr>
          <w:rFonts w:ascii="GHEA Grapalat" w:hAnsi="GHEA Grapalat"/>
          <w:b/>
          <w:i/>
          <w:sz w:val="20"/>
          <w:szCs w:val="20"/>
          <w:lang w:eastAsia="en-US" w:bidi="ar-SA"/>
        </w:rPr>
        <w:t>3</w:t>
      </w:r>
    </w:p>
    <w:p w:rsidR="006B3E56"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C56F7">
        <w:rPr>
          <w:rFonts w:ascii="GHEA Grapalat" w:hAnsi="GHEA Grapalat"/>
          <w:sz w:val="20"/>
          <w:szCs w:val="20"/>
        </w:rPr>
        <w:t>антиконкурентного</w:t>
      </w:r>
      <w:proofErr w:type="spellEnd"/>
      <w:r w:rsidRPr="001C56F7">
        <w:rPr>
          <w:rFonts w:ascii="GHEA Grapalat" w:hAnsi="GHEA Grapalat"/>
          <w:sz w:val="20"/>
          <w:szCs w:val="20"/>
        </w:rPr>
        <w:t xml:space="preserve"> соглашения,</w:t>
      </w:r>
    </w:p>
    <w:p w:rsidR="006B3E56" w:rsidRPr="001C56F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w:t>
      </w:r>
      <w:r w:rsidRPr="001C56F7">
        <w:rPr>
          <w:rFonts w:ascii="GHEA Grapalat" w:hAnsi="GHEA Grapalat"/>
          <w:sz w:val="20"/>
          <w:szCs w:val="20"/>
        </w:rPr>
        <w:t xml:space="preserve">случая     одновременного </w:t>
      </w:r>
    </w:p>
    <w:p w:rsidR="006B3E56" w:rsidRPr="001C56F7" w:rsidRDefault="006B3E56" w:rsidP="00B46D58">
      <w:pPr>
        <w:pStyle w:val="a3"/>
        <w:widowControl w:val="0"/>
        <w:spacing w:line="240" w:lineRule="auto"/>
        <w:ind w:firstLine="0"/>
        <w:jc w:val="left"/>
        <w:rPr>
          <w:rFonts w:ascii="GHEA Grapalat" w:hAnsi="GHEA Grapalat"/>
          <w:i w:val="0"/>
        </w:rPr>
      </w:pPr>
      <w:proofErr w:type="gramStart"/>
      <w:r w:rsidRPr="001C56F7">
        <w:rPr>
          <w:rFonts w:ascii="GHEA Grapalat" w:hAnsi="GHEA Grapalat"/>
          <w:i w:val="0"/>
        </w:rPr>
        <w:t>участия взаимосвязанных с ________________ лиц и (или) учрежденных__________</w:t>
      </w:r>
      <w:proofErr w:type="gramEnd"/>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lastRenderedPageBreak/>
        <w:t xml:space="preserve">организаций, либо организаций, имеющих </w:t>
      </w:r>
      <w:proofErr w:type="gramStart"/>
      <w:r w:rsidRPr="001C56F7">
        <w:rPr>
          <w:rFonts w:ascii="GHEA Grapalat" w:hAnsi="GHEA Grapalat"/>
          <w:sz w:val="20"/>
          <w:szCs w:val="20"/>
        </w:rPr>
        <w:t>принадлежащую</w:t>
      </w:r>
      <w:proofErr w:type="gramEnd"/>
      <w:r w:rsidRPr="001C56F7">
        <w:rPr>
          <w:rFonts w:ascii="GHEA Grapalat" w:hAnsi="GHEA Grapalat"/>
          <w:sz w:val="20"/>
          <w:szCs w:val="20"/>
        </w:rPr>
        <w:t xml:space="preserve">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proofErr w:type="gramStart"/>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C56F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C56F7">
        <w:rPr>
          <w:rStyle w:val="af6"/>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proofErr w:type="gramStart"/>
            <w:r w:rsidRPr="001C56F7">
              <w:rPr>
                <w:rFonts w:ascii="GHEA Grapalat" w:hAnsi="GHEA Grapalat"/>
                <w:szCs w:val="24"/>
              </w:rPr>
              <w:t>п</w:t>
            </w:r>
            <w:proofErr w:type="gramEnd"/>
            <w:r w:rsidRPr="001C56F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bl>
    <w:p w:rsidR="00993891" w:rsidRPr="00D27C08"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D27C08">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336A" w:rsidRDefault="008A7430" w:rsidP="00B10C2A">
      <w:pPr>
        <w:pStyle w:val="3"/>
        <w:keepNext w:val="0"/>
        <w:widowControl w:val="0"/>
        <w:spacing w:after="160" w:line="240" w:lineRule="auto"/>
        <w:ind w:firstLine="567"/>
        <w:jc w:val="right"/>
        <w:rPr>
          <w:rFonts w:ascii="GHEA Grapalat" w:hAnsi="GHEA Grapalat"/>
          <w:b/>
          <w:i w:val="0"/>
        </w:rPr>
      </w:pPr>
    </w:p>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D043C1" w:rsidRPr="001C56F7" w:rsidRDefault="00D043C1" w:rsidP="00B10C2A">
      <w:pPr>
        <w:pStyle w:val="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t>Приложение № 1,1</w:t>
      </w:r>
    </w:p>
    <w:p w:rsidR="00B10C2A" w:rsidRPr="001C56F7" w:rsidRDefault="00D043C1" w:rsidP="00B10C2A">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Pr="001C56F7">
        <w:rPr>
          <w:rFonts w:ascii="GHEA Grapalat" w:hAnsi="GHEA Grapalat" w:cs="Arial"/>
          <w:b/>
        </w:rPr>
        <w:br/>
      </w:r>
      <w:r w:rsidRPr="001C56F7">
        <w:rPr>
          <w:rFonts w:ascii="GHEA Grapalat" w:hAnsi="GHEA Grapalat"/>
          <w:b/>
        </w:rPr>
        <w:t xml:space="preserve">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536581">
        <w:rPr>
          <w:rFonts w:ascii="GHEA Grapalat" w:hAnsi="GHEA Grapalat"/>
          <w:b/>
          <w:i w:val="0"/>
          <w:lang w:eastAsia="en-US" w:bidi="ar-SA"/>
        </w:rPr>
        <w:t>ТНМ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-19/0</w:t>
      </w:r>
      <w:r w:rsidR="00536581">
        <w:rPr>
          <w:rFonts w:ascii="GHEA Grapalat" w:hAnsi="GHEA Grapalat"/>
          <w:b/>
          <w:i w:val="0"/>
          <w:lang w:eastAsia="en-US" w:bidi="ar-SA"/>
        </w:rPr>
        <w:t>3</w:t>
      </w:r>
    </w:p>
    <w:p w:rsidR="00D043C1" w:rsidRPr="001C56F7" w:rsidRDefault="00D043C1" w:rsidP="00D043C1">
      <w:pPr>
        <w:pStyle w:val="31"/>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941000" w:rsidRPr="001E336A"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 xml:space="preserve">рамках 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под кодом</w:t>
      </w:r>
      <w:r w:rsidR="001E65D1" w:rsidRPr="001E65D1">
        <w:rPr>
          <w:rFonts w:ascii="GHEA Grapalat" w:hAnsi="GHEA Grapalat"/>
          <w:b/>
          <w:sz w:val="20"/>
          <w:szCs w:val="20"/>
          <w:lang w:eastAsia="en-US" w:bidi="ar-SA"/>
        </w:rPr>
        <w:t xml:space="preserve"> </w:t>
      </w:r>
      <w:r w:rsidR="00536581">
        <w:rPr>
          <w:rFonts w:ascii="GHEA Grapalat" w:hAnsi="GHEA Grapalat"/>
          <w:b/>
          <w:sz w:val="20"/>
          <w:szCs w:val="20"/>
          <w:lang w:eastAsia="en-US" w:bidi="ar-SA"/>
        </w:rPr>
        <w:t xml:space="preserve"> </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p>
    <w:p w:rsidR="001E65D1" w:rsidRPr="001C56F7" w:rsidRDefault="00941000" w:rsidP="001E65D1">
      <w:pPr>
        <w:widowControl w:val="0"/>
        <w:spacing w:after="120"/>
        <w:rPr>
          <w:rFonts w:ascii="GHEA Grapalat" w:hAnsi="GHEA Grapalat"/>
          <w:sz w:val="16"/>
          <w:szCs w:val="16"/>
        </w:rPr>
      </w:pPr>
      <w:r w:rsidRPr="001E336A">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536581" w:rsidP="001E65D1">
      <w:pPr>
        <w:widowControl w:val="0"/>
        <w:spacing w:after="120"/>
        <w:jc w:val="center"/>
        <w:rPr>
          <w:rFonts w:ascii="GHEA Grapalat" w:hAnsi="GHEA Grapalat" w:cs="Arial"/>
          <w:sz w:val="20"/>
          <w:szCs w:val="20"/>
          <w:u w:val="single"/>
        </w:rPr>
      </w:pPr>
      <w:r w:rsidRPr="00536581">
        <w:rPr>
          <w:rFonts w:ascii="GHEA Grapalat" w:hAnsi="GHEA Grapalat"/>
          <w:b/>
          <w:sz w:val="20"/>
          <w:szCs w:val="20"/>
          <w:lang w:eastAsia="en-US" w:bidi="ar-SA"/>
        </w:rPr>
        <w:t>А</w:t>
      </w:r>
      <w:r w:rsidRPr="00536581">
        <w:rPr>
          <w:rFonts w:ascii="GHEA Grapalat" w:hAnsi="GHEA Grapalat"/>
          <w:b/>
          <w:i/>
          <w:sz w:val="20"/>
          <w:szCs w:val="20"/>
          <w:lang w:val="en-US" w:eastAsia="en-US" w:bidi="ar-SA"/>
        </w:rPr>
        <w:t>M</w:t>
      </w:r>
      <w:r w:rsidRPr="00536581">
        <w:rPr>
          <w:rFonts w:ascii="GHEA Grapalat" w:hAnsi="GHEA Grapalat"/>
          <w:b/>
          <w:i/>
          <w:sz w:val="20"/>
          <w:szCs w:val="20"/>
          <w:lang w:eastAsia="en-US" w:bidi="ar-SA"/>
        </w:rPr>
        <w:t>ТНМ</w:t>
      </w:r>
      <w:r w:rsidRPr="00536581">
        <w:rPr>
          <w:rFonts w:ascii="GHEA Grapalat" w:hAnsi="GHEA Grapalat"/>
          <w:b/>
          <w:sz w:val="20"/>
          <w:szCs w:val="20"/>
          <w:lang w:eastAsia="en-US" w:bidi="ar-SA"/>
        </w:rPr>
        <w:t>-</w:t>
      </w:r>
      <w:r w:rsidRPr="00536581">
        <w:rPr>
          <w:rFonts w:ascii="GHEA Grapalat" w:hAnsi="GHEA Grapalat"/>
          <w:b/>
          <w:sz w:val="20"/>
          <w:szCs w:val="20"/>
          <w:lang w:val="en-AU" w:eastAsia="en-US" w:bidi="ar-SA"/>
        </w:rPr>
        <w:t>GHAPDZB</w:t>
      </w:r>
      <w:r w:rsidRPr="00536581">
        <w:rPr>
          <w:rFonts w:ascii="GHEA Grapalat" w:hAnsi="GHEA Grapalat"/>
          <w:b/>
          <w:sz w:val="20"/>
          <w:szCs w:val="20"/>
          <w:lang w:eastAsia="en-US" w:bidi="ar-SA"/>
        </w:rPr>
        <w:t>-19/0</w:t>
      </w:r>
      <w:r w:rsidRPr="00536581">
        <w:rPr>
          <w:rFonts w:ascii="GHEA Grapalat" w:hAnsi="GHEA Grapalat"/>
          <w:b/>
          <w:i/>
          <w:sz w:val="20"/>
          <w:szCs w:val="20"/>
          <w:lang w:eastAsia="en-US" w:bidi="ar-SA"/>
        </w:rPr>
        <w:t>3</w:t>
      </w:r>
      <w:r>
        <w:rPr>
          <w:rFonts w:ascii="GHEA Grapalat" w:hAnsi="GHEA Grapalat"/>
          <w:b/>
          <w:i/>
          <w:lang w:eastAsia="en-US" w:bidi="ar-SA"/>
        </w:rPr>
        <w:t xml:space="preserve">    </w:t>
      </w:r>
      <w:r w:rsidR="001E65D1"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proofErr w:type="gramStart"/>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roofErr w:type="gramEnd"/>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31"/>
        <w:widowControl w:val="0"/>
        <w:spacing w:after="160" w:line="240" w:lineRule="auto"/>
        <w:ind w:firstLine="0"/>
        <w:jc w:val="right"/>
        <w:rPr>
          <w:rFonts w:ascii="GHEA Grapalat" w:hAnsi="GHEA Grapalat"/>
          <w:b/>
          <w:sz w:val="24"/>
          <w:szCs w:val="24"/>
        </w:rPr>
      </w:pPr>
    </w:p>
    <w:p w:rsidR="00B2572B" w:rsidRPr="001C56F7" w:rsidRDefault="00B2572B" w:rsidP="00B46D58">
      <w:pPr>
        <w:pStyle w:val="31"/>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31"/>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005744FC" w:rsidRPr="001C56F7">
        <w:rPr>
          <w:rFonts w:ascii="GHEA Grapalat" w:hAnsi="GHEA Grapalat" w:cs="Arial"/>
          <w:b/>
        </w:rPr>
        <w:br/>
      </w:r>
      <w:r w:rsidRPr="001C56F7">
        <w:rPr>
          <w:rFonts w:ascii="GHEA Grapalat" w:hAnsi="GHEA Grapalat"/>
          <w:b/>
        </w:rPr>
        <w:t xml:space="preserve">под кодом </w:t>
      </w:r>
      <w:r w:rsidR="00536581" w:rsidRPr="001C56F7">
        <w:rPr>
          <w:rFonts w:ascii="GHEA Grapalat" w:hAnsi="GHEA Grapalat"/>
          <w:b/>
          <w:lang w:eastAsia="en-US" w:bidi="ar-SA"/>
        </w:rPr>
        <w:t>А</w:t>
      </w:r>
      <w:r w:rsidR="00536581">
        <w:rPr>
          <w:rFonts w:ascii="GHEA Grapalat" w:hAnsi="GHEA Grapalat"/>
          <w:b/>
          <w:i/>
          <w:lang w:val="en-US" w:eastAsia="en-US" w:bidi="ar-SA"/>
        </w:rPr>
        <w:t>M</w:t>
      </w:r>
      <w:r w:rsidR="00536581">
        <w:rPr>
          <w:rFonts w:ascii="GHEA Grapalat" w:hAnsi="GHEA Grapalat"/>
          <w:b/>
          <w:i/>
          <w:lang w:eastAsia="en-US" w:bidi="ar-SA"/>
        </w:rPr>
        <w:t>ТНМ</w:t>
      </w:r>
      <w:r w:rsidR="00536581" w:rsidRPr="001C56F7">
        <w:rPr>
          <w:rFonts w:ascii="GHEA Grapalat" w:hAnsi="GHEA Grapalat"/>
          <w:b/>
          <w:lang w:eastAsia="en-US" w:bidi="ar-SA"/>
        </w:rPr>
        <w:t>-</w:t>
      </w:r>
      <w:r w:rsidR="00536581" w:rsidRPr="001C56F7">
        <w:rPr>
          <w:rFonts w:ascii="GHEA Grapalat" w:hAnsi="GHEA Grapalat"/>
          <w:b/>
          <w:lang w:val="en-AU" w:eastAsia="en-US" w:bidi="ar-SA"/>
        </w:rPr>
        <w:t>GHAPDZB</w:t>
      </w:r>
      <w:r w:rsidR="00536581" w:rsidRPr="001C56F7">
        <w:rPr>
          <w:rFonts w:ascii="GHEA Grapalat" w:hAnsi="GHEA Grapalat"/>
          <w:b/>
          <w:lang w:eastAsia="en-US" w:bidi="ar-SA"/>
        </w:rPr>
        <w:t>-19/0</w:t>
      </w:r>
      <w:r w:rsidR="00536581">
        <w:rPr>
          <w:rFonts w:ascii="GHEA Grapalat" w:hAnsi="GHEA Grapalat"/>
          <w:b/>
          <w:i/>
          <w:lang w:eastAsia="en-US" w:bidi="ar-SA"/>
        </w:rPr>
        <w:t>3</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w:t>
      </w:r>
      <w:proofErr w:type="spellStart"/>
      <w:r w:rsidR="00B10C2A" w:rsidRPr="001C56F7">
        <w:rPr>
          <w:rFonts w:ascii="GHEA Grapalat" w:hAnsi="GHEA Grapalat"/>
          <w:spacing w:val="-6"/>
          <w:sz w:val="20"/>
          <w:szCs w:val="20"/>
        </w:rPr>
        <w:t>катировок</w:t>
      </w:r>
      <w:proofErr w:type="spellEnd"/>
      <w:r w:rsidR="00B10C2A" w:rsidRPr="001C56F7">
        <w:rPr>
          <w:rFonts w:ascii="GHEA Grapalat" w:hAnsi="GHEA Grapalat"/>
          <w:spacing w:val="-6"/>
          <w:sz w:val="20"/>
          <w:szCs w:val="20"/>
        </w:rPr>
        <w:t xml:space="preserve"> </w:t>
      </w:r>
      <w:r w:rsidRPr="001C56F7">
        <w:rPr>
          <w:rFonts w:ascii="GHEA Grapalat" w:hAnsi="GHEA Grapalat"/>
          <w:spacing w:val="-6"/>
          <w:sz w:val="20"/>
          <w:szCs w:val="20"/>
        </w:rPr>
        <w:t xml:space="preserve"> под кодом </w:t>
      </w:r>
      <w:r w:rsidR="00536581" w:rsidRPr="00536581">
        <w:rPr>
          <w:rFonts w:ascii="GHEA Grapalat" w:hAnsi="GHEA Grapalat"/>
          <w:b/>
          <w:sz w:val="20"/>
          <w:szCs w:val="20"/>
          <w:lang w:eastAsia="en-US" w:bidi="ar-SA"/>
        </w:rPr>
        <w:t>А</w:t>
      </w:r>
      <w:r w:rsidR="00536581" w:rsidRPr="00536581">
        <w:rPr>
          <w:rFonts w:ascii="GHEA Grapalat" w:hAnsi="GHEA Grapalat"/>
          <w:b/>
          <w:sz w:val="20"/>
          <w:szCs w:val="20"/>
          <w:lang w:val="en-US" w:eastAsia="en-US" w:bidi="ar-SA"/>
        </w:rPr>
        <w:t>M</w:t>
      </w:r>
      <w:r w:rsidR="00536581" w:rsidRPr="00536581">
        <w:rPr>
          <w:rFonts w:ascii="GHEA Grapalat" w:hAnsi="GHEA Grapalat"/>
          <w:b/>
          <w:sz w:val="20"/>
          <w:szCs w:val="20"/>
          <w:lang w:eastAsia="en-US" w:bidi="ar-SA"/>
        </w:rPr>
        <w:t>ТНМ-</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-19/03</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w:t>
      </w:r>
      <w:r w:rsidR="00B2572B" w:rsidRPr="001C56F7">
        <w:rPr>
          <w:rFonts w:ascii="GHEA Grapalat" w:hAnsi="GHEA Grapalat"/>
          <w:sz w:val="20"/>
          <w:szCs w:val="20"/>
        </w:rPr>
        <w:t>рамов</w:t>
      </w:r>
      <w:proofErr w:type="spellEnd"/>
      <w:r w:rsidR="00B2572B" w:rsidRPr="001C56F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af6"/>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41000" w:rsidRDefault="00536581" w:rsidP="00B46D58">
            <w:pPr>
              <w:widowControl w:val="0"/>
              <w:jc w:val="center"/>
              <w:rPr>
                <w:rFonts w:ascii="GHEA Grapalat" w:hAnsi="GHEA Grapalat"/>
                <w:b/>
                <w:bCs/>
                <w:sz w:val="16"/>
                <w:szCs w:val="16"/>
              </w:rPr>
            </w:pPr>
            <w:r w:rsidRPr="00941000">
              <w:rPr>
                <w:rFonts w:ascii="GHEA Grapalat" w:hAnsi="GHEA Grapalat"/>
                <w:b/>
                <w:sz w:val="16"/>
                <w:szCs w:val="16"/>
              </w:rPr>
              <w:t>43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1005B0" w:rsidRPr="001C56F7" w:rsidRDefault="00B217BB" w:rsidP="00536581">
      <w:pPr>
        <w:rPr>
          <w:rFonts w:ascii="GHEA Grapalat" w:hAnsi="GHEA Grapalat"/>
          <w:b/>
        </w:rPr>
      </w:pPr>
      <w:r w:rsidRPr="001C56F7">
        <w:rPr>
          <w:rFonts w:ascii="GHEA Grapalat" w:hAnsi="GHEA Grapalat"/>
          <w:b/>
        </w:rPr>
        <w:br w:type="page"/>
      </w:r>
    </w:p>
    <w:p w:rsidR="00941000" w:rsidRPr="001E336A" w:rsidRDefault="00941000" w:rsidP="008A7430">
      <w:pPr>
        <w:widowControl w:val="0"/>
        <w:jc w:val="right"/>
        <w:rPr>
          <w:rFonts w:ascii="GHEA Grapalat" w:hAnsi="GHEA Grapalat"/>
          <w:i/>
          <w:sz w:val="20"/>
          <w:szCs w:val="20"/>
        </w:rPr>
      </w:pPr>
    </w:p>
    <w:p w:rsidR="00941000" w:rsidRPr="001E336A" w:rsidRDefault="00941000" w:rsidP="008A7430">
      <w:pPr>
        <w:widowControl w:val="0"/>
        <w:jc w:val="right"/>
        <w:rPr>
          <w:rFonts w:ascii="GHEA Grapalat" w:hAnsi="GHEA Grapalat"/>
          <w:i/>
          <w:sz w:val="20"/>
          <w:szCs w:val="20"/>
        </w:rPr>
      </w:pP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proofErr w:type="gramStart"/>
      <w:r w:rsidR="00D46A54" w:rsidRPr="001C56F7">
        <w:rPr>
          <w:rFonts w:ascii="GHEA Grapalat" w:hAnsi="GHEA Grapalat"/>
          <w:i/>
          <w:sz w:val="20"/>
          <w:szCs w:val="20"/>
        </w:rPr>
        <w:t>запросе</w:t>
      </w:r>
      <w:proofErr w:type="gramEnd"/>
      <w:r w:rsidR="00D46A54" w:rsidRPr="001C56F7">
        <w:rPr>
          <w:rFonts w:ascii="GHEA Grapalat" w:hAnsi="GHEA Grapalat"/>
          <w:i/>
          <w:sz w:val="20"/>
          <w:szCs w:val="20"/>
        </w:rPr>
        <w:t xml:space="preserve"> </w:t>
      </w:r>
      <w:proofErr w:type="spellStart"/>
      <w:r w:rsidR="00D46A54" w:rsidRPr="001C56F7">
        <w:rPr>
          <w:rFonts w:ascii="GHEA Grapalat" w:hAnsi="GHEA Grapalat"/>
          <w:i/>
          <w:sz w:val="20"/>
          <w:szCs w:val="20"/>
        </w:rPr>
        <w:t>катировок</w:t>
      </w:r>
      <w:proofErr w:type="spellEnd"/>
      <w:r w:rsidR="00D46A54"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536581" w:rsidRPr="00536581">
        <w:rPr>
          <w:rFonts w:ascii="GHEA Grapalat" w:hAnsi="GHEA Grapalat"/>
          <w:b/>
          <w:sz w:val="20"/>
          <w:szCs w:val="20"/>
          <w:lang w:eastAsia="en-US" w:bidi="ar-SA"/>
        </w:rPr>
        <w:t>А</w:t>
      </w:r>
      <w:r w:rsidR="00536581" w:rsidRPr="00536581">
        <w:rPr>
          <w:rFonts w:ascii="GHEA Grapalat" w:hAnsi="GHEA Grapalat"/>
          <w:b/>
          <w:i/>
          <w:sz w:val="20"/>
          <w:szCs w:val="20"/>
          <w:lang w:val="en-US" w:eastAsia="en-US" w:bidi="ar-SA"/>
        </w:rPr>
        <w:t>M</w:t>
      </w:r>
      <w:r w:rsidR="00536581" w:rsidRPr="00536581">
        <w:rPr>
          <w:rFonts w:ascii="GHEA Grapalat" w:hAnsi="GHEA Grapalat"/>
          <w:b/>
          <w:i/>
          <w:sz w:val="20"/>
          <w:szCs w:val="20"/>
          <w:lang w:eastAsia="en-US" w:bidi="ar-SA"/>
        </w:rPr>
        <w:t>ТНМ</w:t>
      </w:r>
      <w:r w:rsidR="00536581" w:rsidRPr="00536581">
        <w:rPr>
          <w:rFonts w:ascii="GHEA Grapalat" w:hAnsi="GHEA Grapalat"/>
          <w:b/>
          <w:sz w:val="20"/>
          <w:szCs w:val="20"/>
          <w:lang w:eastAsia="en-US" w:bidi="ar-SA"/>
        </w:rPr>
        <w:t>-</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-19/0</w:t>
      </w:r>
      <w:r w:rsidR="00536581" w:rsidRPr="00536581">
        <w:rPr>
          <w:rFonts w:ascii="GHEA Grapalat" w:hAnsi="GHEA Grapalat"/>
          <w:b/>
          <w:i/>
          <w:sz w:val="20"/>
          <w:szCs w:val="20"/>
          <w:lang w:eastAsia="en-US" w:bidi="ar-SA"/>
        </w:rPr>
        <w:t>3</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712108" w:rsidP="00B932B8">
            <w:pPr>
              <w:widowControl w:val="0"/>
              <w:spacing w:after="160"/>
              <w:rPr>
                <w:rFonts w:ascii="GHEA Grapalat" w:hAnsi="GHEA Grapalat" w:cs="GHEA Grapalat"/>
                <w:b/>
                <w:sz w:val="18"/>
                <w:szCs w:val="18"/>
              </w:rPr>
            </w:pPr>
            <w:r>
              <w:rPr>
                <w:rFonts w:ascii="GHEA Grapalat" w:hAnsi="GHEA Grapalat"/>
                <w:i/>
                <w:sz w:val="18"/>
                <w:szCs w:val="18"/>
                <w:lang w:eastAsia="en-US" w:bidi="ar-SA"/>
              </w:rPr>
              <w:t xml:space="preserve">Детский сад </w:t>
            </w:r>
            <w:proofErr w:type="spellStart"/>
            <w:r>
              <w:rPr>
                <w:rFonts w:ascii="GHEA Grapalat" w:hAnsi="GHEA Grapalat"/>
                <w:i/>
                <w:sz w:val="18"/>
                <w:szCs w:val="18"/>
                <w:lang w:eastAsia="en-US" w:bidi="ar-SA"/>
              </w:rPr>
              <w:t>Таперакана</w:t>
            </w:r>
            <w:proofErr w:type="spellEnd"/>
            <w:r>
              <w:rPr>
                <w:rFonts w:ascii="GHEA Grapalat" w:hAnsi="GHEA Grapalat"/>
                <w:i/>
                <w:sz w:val="18"/>
                <w:szCs w:val="18"/>
                <w:lang w:eastAsia="en-US" w:bidi="ar-SA"/>
              </w:rPr>
              <w:t>» ОНКО Араратский область</w:t>
            </w:r>
            <w:r w:rsidR="00D46A54" w:rsidRPr="001C56F7">
              <w:rPr>
                <w:rFonts w:ascii="GHEA Grapalat" w:hAnsi="GHEA Grapalat"/>
                <w:i/>
                <w:sz w:val="18"/>
                <w:szCs w:val="18"/>
                <w:lang w:eastAsia="en-US" w:bidi="ar-SA"/>
              </w:rPr>
              <w:t>,  РА</w:t>
            </w:r>
            <w:r w:rsidR="00D46A54"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af6"/>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712108" w:rsidRDefault="003D2FE2" w:rsidP="00D46A54">
      <w:pPr>
        <w:widowControl w:val="0"/>
        <w:jc w:val="both"/>
        <w:rPr>
          <w:rFonts w:ascii="GHEA Grapalat" w:hAnsi="GHEA Grapalat"/>
          <w:sz w:val="20"/>
          <w:szCs w:val="20"/>
        </w:rPr>
      </w:pPr>
      <w:proofErr w:type="gramStart"/>
      <w:r w:rsidRPr="001C56F7">
        <w:rPr>
          <w:rFonts w:ascii="GHEA Grapalat" w:hAnsi="GHEA Grapalat"/>
          <w:sz w:val="20"/>
          <w:szCs w:val="20"/>
        </w:rPr>
        <w:t>действующего на основании устава Компании (далее — Ком</w:t>
      </w:r>
      <w:proofErr w:type="gramEnd"/>
    </w:p>
    <w:p w:rsidR="003D2FE2" w:rsidRPr="001C56F7" w:rsidRDefault="003D2FE2" w:rsidP="00D46A54">
      <w:pPr>
        <w:widowControl w:val="0"/>
        <w:jc w:val="both"/>
        <w:rPr>
          <w:rFonts w:ascii="GHEA Grapalat" w:hAnsi="GHEA Grapalat" w:cs="GHEA Grapalat"/>
          <w:sz w:val="20"/>
          <w:szCs w:val="20"/>
        </w:rPr>
      </w:pPr>
      <w:proofErr w:type="spellStart"/>
      <w:proofErr w:type="gramStart"/>
      <w:r w:rsidRPr="001C56F7">
        <w:rPr>
          <w:rFonts w:ascii="GHEA Grapalat" w:hAnsi="GHEA Grapalat"/>
          <w:sz w:val="20"/>
          <w:szCs w:val="20"/>
        </w:rPr>
        <w:t>пания</w:t>
      </w:r>
      <w:proofErr w:type="spellEnd"/>
      <w:r w:rsidRPr="001C56F7">
        <w:rPr>
          <w:rFonts w:ascii="GHEA Grapalat" w:hAnsi="GHEA Grapalat"/>
          <w:sz w:val="20"/>
          <w:szCs w:val="20"/>
        </w:rPr>
        <w:t>), настоящим в одностороннем порядке устанавливает следующее соглашение об уплате неустойки.</w:t>
      </w:r>
      <w:proofErr w:type="gramEnd"/>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84692D"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proofErr w:type="spellStart"/>
      <w:r w:rsidR="003D2FE2" w:rsidRPr="001C56F7">
        <w:rPr>
          <w:rFonts w:ascii="GHEA Grapalat" w:hAnsi="GHEA Grapalat" w:cs="GHEA Grapalat"/>
          <w:sz w:val="20"/>
          <w:szCs w:val="20"/>
        </w:rPr>
        <w:t>тобранного</w:t>
      </w:r>
      <w:proofErr w:type="spellEnd"/>
      <w:r w:rsidR="003D2FE2" w:rsidRPr="001C56F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1C56F7">
        <w:rPr>
          <w:rFonts w:ascii="GHEA Grapalat" w:hAnsi="GHEA Grapalat" w:cs="GHEA Grapalat"/>
          <w:sz w:val="20"/>
          <w:szCs w:val="20"/>
          <w:lang w:val="en-US"/>
        </w:rPr>
        <w:t>K</w:t>
      </w:r>
      <w:proofErr w:type="spellStart"/>
      <w:proofErr w:type="gramEnd"/>
      <w:r w:rsidR="003D2FE2" w:rsidRPr="001C56F7">
        <w:rPr>
          <w:rFonts w:ascii="GHEA Grapalat" w:hAnsi="GHEA Grapalat" w:cs="GHEA Grapalat"/>
          <w:sz w:val="20"/>
          <w:szCs w:val="20"/>
        </w:rPr>
        <w:t>омпания</w:t>
      </w:r>
      <w:proofErr w:type="spellEnd"/>
      <w:r w:rsidR="003D2FE2" w:rsidRPr="001C56F7">
        <w:rPr>
          <w:rFonts w:ascii="GHEA Grapalat" w:hAnsi="GHEA Grapalat" w:cs="GHEA Grapalat"/>
          <w:sz w:val="20"/>
          <w:szCs w:val="20"/>
        </w:rPr>
        <w:t xml:space="preserve">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proofErr w:type="gramStart"/>
      <w:r w:rsidRPr="001C56F7">
        <w:rPr>
          <w:rFonts w:ascii="GHEA Grapalat" w:hAnsi="GHEA Grapalat"/>
          <w:sz w:val="20"/>
          <w:szCs w:val="20"/>
        </w:rPr>
        <w:t>)</w:t>
      </w:r>
      <w:r w:rsidR="003D2FE2" w:rsidRPr="001C56F7">
        <w:rPr>
          <w:rFonts w:ascii="GHEA Grapalat" w:hAnsi="GHEA Grapalat"/>
          <w:sz w:val="20"/>
          <w:szCs w:val="20"/>
        </w:rPr>
        <w:t>п</w:t>
      </w:r>
      <w:proofErr w:type="gramEnd"/>
      <w:r w:rsidR="003D2FE2" w:rsidRPr="001C56F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proofErr w:type="gramStart"/>
      <w:r w:rsidRPr="001C56F7">
        <w:rPr>
          <w:rFonts w:ascii="GHEA Grapalat" w:hAnsi="GHEA Grapalat"/>
          <w:sz w:val="20"/>
          <w:szCs w:val="20"/>
        </w:rPr>
        <w:t>)</w:t>
      </w:r>
      <w:r w:rsidR="003D2FE2" w:rsidRPr="001C56F7">
        <w:rPr>
          <w:rFonts w:ascii="GHEA Grapalat" w:hAnsi="GHEA Grapalat"/>
          <w:sz w:val="20"/>
          <w:szCs w:val="20"/>
        </w:rPr>
        <w:t>Т</w:t>
      </w:r>
      <w:proofErr w:type="gramEnd"/>
      <w:r w:rsidR="003D2FE2" w:rsidRPr="001C56F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proofErr w:type="gramStart"/>
      <w:r w:rsidRPr="001C56F7">
        <w:rPr>
          <w:rFonts w:ascii="GHEA Grapalat" w:hAnsi="GHEA Grapalat"/>
          <w:sz w:val="20"/>
          <w:szCs w:val="20"/>
        </w:rPr>
        <w:t>)</w:t>
      </w:r>
      <w:r w:rsidR="003D2FE2" w:rsidRPr="001C56F7">
        <w:rPr>
          <w:rFonts w:ascii="GHEA Grapalat" w:hAnsi="GHEA Grapalat"/>
          <w:sz w:val="20"/>
          <w:szCs w:val="20"/>
        </w:rPr>
        <w:t>н</w:t>
      </w:r>
      <w:proofErr w:type="gramEnd"/>
      <w:r w:rsidR="003D2FE2" w:rsidRPr="001C56F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1C56F7">
        <w:rPr>
          <w:rFonts w:ascii="GHEA Grapalat" w:hAnsi="GHEA Grapalat"/>
          <w:sz w:val="20"/>
          <w:szCs w:val="20"/>
        </w:rPr>
        <w:t>в</w:t>
      </w:r>
      <w:proofErr w:type="gramEnd"/>
      <w:r w:rsidR="003D2FE2" w:rsidRPr="001C56F7">
        <w:rPr>
          <w:rFonts w:ascii="Courier New" w:hAnsi="Courier New" w:cs="Courier New"/>
          <w:sz w:val="20"/>
          <w:szCs w:val="20"/>
          <w:lang w:val="en-US"/>
        </w:rPr>
        <w:t>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 xml:space="preserve">Заказчик может представить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lastRenderedPageBreak/>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1C56F7">
        <w:rPr>
          <w:rFonts w:ascii="GHEA Grapalat" w:hAnsi="GHEA Grapalat"/>
          <w:sz w:val="20"/>
          <w:szCs w:val="20"/>
        </w:rPr>
        <w:t>Репортинг</w:t>
      </w:r>
      <w:proofErr w:type="spellEnd"/>
      <w:r w:rsidR="003D2FE2" w:rsidRPr="001C56F7">
        <w:rPr>
          <w:rFonts w:ascii="GHEA Grapalat" w:hAnsi="GHEA Grapalat"/>
          <w:sz w:val="20"/>
          <w:szCs w:val="20"/>
        </w:rPr>
        <w:t>"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1C56F7">
        <w:rPr>
          <w:rFonts w:ascii="GHEA Grapalat" w:hAnsi="GHEA Grapalat"/>
          <w:sz w:val="20"/>
          <w:szCs w:val="20"/>
        </w:rPr>
        <w:t>подписаны</w:t>
      </w:r>
      <w:proofErr w:type="gramEnd"/>
      <w:r w:rsidR="003D2FE2" w:rsidRPr="001C56F7">
        <w:rPr>
          <w:rFonts w:ascii="GHEA Grapalat" w:hAnsi="GHEA Grapalat"/>
          <w:sz w:val="20"/>
          <w:szCs w:val="20"/>
        </w:rPr>
        <w:t xml:space="preserve">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1C56F7">
        <w:rPr>
          <w:rFonts w:ascii="GHEA Grapalat" w:hAnsi="GHEA Grapalat"/>
          <w:sz w:val="20"/>
          <w:szCs w:val="20"/>
        </w:rPr>
        <w:t>недостижения</w:t>
      </w:r>
      <w:proofErr w:type="spellEnd"/>
      <w:r w:rsidR="003D2FE2" w:rsidRPr="001C56F7">
        <w:rPr>
          <w:rFonts w:ascii="GHEA Grapalat" w:hAnsi="GHEA Grapalat"/>
          <w:sz w:val="20"/>
          <w:szCs w:val="20"/>
        </w:rPr>
        <w:t xml:space="preserve">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712108" w:rsidRDefault="00D46A54" w:rsidP="00B46D58">
      <w:pPr>
        <w:widowControl w:val="0"/>
        <w:spacing w:after="160"/>
        <w:ind w:left="567" w:right="565"/>
        <w:jc w:val="center"/>
        <w:rPr>
          <w:rFonts w:ascii="GHEA Grapalat" w:hAnsi="GHEA Grapalat"/>
          <w:b/>
        </w:rPr>
      </w:pPr>
    </w:p>
    <w:p w:rsidR="00D46A54" w:rsidRDefault="00D46A54" w:rsidP="00B46D58">
      <w:pPr>
        <w:widowControl w:val="0"/>
        <w:spacing w:after="160"/>
        <w:ind w:left="567" w:right="565"/>
        <w:jc w:val="center"/>
        <w:rPr>
          <w:rFonts w:ascii="GHEA Grapalat" w:hAnsi="GHEA Grapalat"/>
          <w:b/>
        </w:rPr>
      </w:pPr>
    </w:p>
    <w:p w:rsidR="00712108" w:rsidRPr="00712108" w:rsidRDefault="00712108" w:rsidP="00B46D58">
      <w:pPr>
        <w:widowControl w:val="0"/>
        <w:spacing w:after="160"/>
        <w:ind w:left="567" w:right="565"/>
        <w:jc w:val="center"/>
        <w:rPr>
          <w:rFonts w:ascii="GHEA Grapalat" w:hAnsi="GHEA Grapalat"/>
          <w:b/>
        </w:rPr>
      </w:pPr>
    </w:p>
    <w:p w:rsidR="00D46A54" w:rsidRPr="001C56F7" w:rsidRDefault="00D46A54" w:rsidP="00B46D58">
      <w:pPr>
        <w:widowControl w:val="0"/>
        <w:spacing w:after="160"/>
        <w:ind w:left="567" w:right="565"/>
        <w:jc w:val="center"/>
        <w:rPr>
          <w:rFonts w:ascii="GHEA Grapalat" w:hAnsi="GHEA Grapalat"/>
          <w:b/>
          <w:lang w:val="en-US"/>
        </w:rPr>
      </w:pPr>
    </w:p>
    <w:p w:rsidR="00D46A54" w:rsidRDefault="00D46A54" w:rsidP="00B46D58">
      <w:pPr>
        <w:widowControl w:val="0"/>
        <w:spacing w:after="160"/>
        <w:ind w:left="567" w:right="565"/>
        <w:jc w:val="center"/>
        <w:rPr>
          <w:rFonts w:ascii="GHEA Grapalat" w:hAnsi="GHEA Grapalat"/>
          <w:b/>
          <w:lang w:val="en-US"/>
        </w:rPr>
      </w:pPr>
    </w:p>
    <w:p w:rsidR="00941000" w:rsidRPr="001C56F7" w:rsidRDefault="00941000" w:rsidP="00B46D58">
      <w:pPr>
        <w:widowControl w:val="0"/>
        <w:spacing w:after="160"/>
        <w:ind w:left="567" w:right="565"/>
        <w:jc w:val="center"/>
        <w:rPr>
          <w:rFonts w:ascii="GHEA Grapalat" w:hAnsi="GHEA Grapalat"/>
          <w:b/>
          <w:lang w:val="en-US"/>
        </w:rPr>
      </w:pPr>
    </w:p>
    <w:p w:rsidR="008A7430" w:rsidRPr="00712108"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proofErr w:type="gramStart"/>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712108">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712108">
              <w:rPr>
                <w:rFonts w:ascii="GHEA Grapalat" w:hAnsi="GHEA Grapalat"/>
                <w:i/>
                <w:sz w:val="20"/>
                <w:szCs w:val="20"/>
                <w:lang w:eastAsia="en-US" w:bidi="ar-SA"/>
              </w:rPr>
              <w:t xml:space="preserve"> Детский сад </w:t>
            </w:r>
            <w:proofErr w:type="spellStart"/>
            <w:r w:rsidR="00712108">
              <w:rPr>
                <w:rFonts w:ascii="GHEA Grapalat" w:hAnsi="GHEA Grapalat"/>
                <w:i/>
                <w:sz w:val="20"/>
                <w:szCs w:val="20"/>
                <w:lang w:eastAsia="en-US" w:bidi="ar-SA"/>
              </w:rPr>
              <w:t>Таперакана</w:t>
            </w:r>
            <w:proofErr w:type="spellEnd"/>
            <w:r w:rsidR="00D46A54" w:rsidRPr="001C56F7">
              <w:rPr>
                <w:rFonts w:ascii="GHEA Grapalat" w:hAnsi="GHEA Grapalat"/>
                <w:i/>
                <w:sz w:val="20"/>
                <w:szCs w:val="20"/>
                <w:lang w:eastAsia="en-US" w:bidi="ar-SA"/>
              </w:rPr>
              <w:t xml:space="preserve">» </w:t>
            </w:r>
            <w:r w:rsidR="00712108">
              <w:rPr>
                <w:rFonts w:ascii="GHEA Grapalat" w:hAnsi="GHEA Grapalat"/>
                <w:i/>
                <w:sz w:val="20"/>
                <w:szCs w:val="20"/>
                <w:lang w:eastAsia="en-US" w:bidi="ar-SA"/>
              </w:rPr>
              <w:t>О</w:t>
            </w:r>
            <w:r w:rsidR="00D46A54" w:rsidRPr="001C56F7">
              <w:rPr>
                <w:rFonts w:ascii="GHEA Grapalat" w:hAnsi="GHEA Grapalat"/>
                <w:i/>
                <w:sz w:val="20"/>
                <w:szCs w:val="20"/>
                <w:lang w:eastAsia="en-US" w:bidi="ar-SA"/>
              </w:rPr>
              <w:t>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712108" w:rsidRPr="00712108">
              <w:rPr>
                <w:rFonts w:ascii="GHEA Grapalat" w:hAnsi="GHEA Grapalat"/>
                <w:sz w:val="20"/>
                <w:lang w:val="hy-AM" w:eastAsia="en-US" w:bidi="ar-SA"/>
              </w:rPr>
              <w:t>04103189</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712108">
              <w:rPr>
                <w:rFonts w:ascii="GHEA Grapalat" w:hAnsi="GHEA Grapalat"/>
                <w:sz w:val="20"/>
                <w:szCs w:val="20"/>
              </w:rPr>
              <w:t xml:space="preserve">   </w:t>
            </w:r>
            <w:proofErr w:type="gramStart"/>
            <w:r w:rsidR="00C3421C" w:rsidRPr="001C56F7">
              <w:rPr>
                <w:rFonts w:ascii="GHEA Grapalat" w:hAnsi="GHEA Grapalat"/>
                <w:sz w:val="20"/>
                <w:szCs w:val="20"/>
              </w:rPr>
              <w:t>:</w:t>
            </w:r>
            <w:r w:rsidR="00712108">
              <w:rPr>
                <w:rFonts w:ascii="GHEA Grapalat" w:hAnsi="GHEA Grapalat"/>
                <w:sz w:val="20"/>
                <w:szCs w:val="20"/>
              </w:rPr>
              <w:t>В</w:t>
            </w:r>
            <w:proofErr w:type="gramEnd"/>
            <w:r w:rsidR="00712108">
              <w:rPr>
                <w:rFonts w:ascii="GHEA Grapalat" w:hAnsi="GHEA Grapalat"/>
                <w:sz w:val="20"/>
                <w:szCs w:val="20"/>
              </w:rPr>
              <w:t xml:space="preserve">ТБ ЗОО </w:t>
            </w:r>
            <w:r w:rsidR="00D46A54" w:rsidRPr="001C56F7">
              <w:rPr>
                <w:rFonts w:ascii="GHEA Grapalat" w:hAnsi="GHEA Grapalat"/>
                <w:sz w:val="20"/>
                <w:szCs w:val="20"/>
              </w:rPr>
              <w:t xml:space="preserve"> БАНК</w:t>
            </w:r>
            <w:r w:rsidR="00712108">
              <w:rPr>
                <w:rFonts w:ascii="GHEA Grapalat" w:hAnsi="GHEA Grapalat"/>
                <w:sz w:val="20"/>
                <w:szCs w:val="20"/>
              </w:rPr>
              <w:t xml:space="preserve">   Арташат отдел</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46A54">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w:t>
            </w:r>
            <w:proofErr w:type="spellStart"/>
            <w:r w:rsidR="00C3421C" w:rsidRPr="001C56F7">
              <w:rPr>
                <w:rFonts w:ascii="GHEA Grapalat" w:hAnsi="GHEA Grapalat"/>
                <w:sz w:val="20"/>
                <w:szCs w:val="20"/>
              </w:rPr>
              <w:t>сч</w:t>
            </w:r>
            <w:proofErr w:type="spellEnd"/>
            <w:r w:rsidR="00C3421C" w:rsidRPr="001C56F7">
              <w:rPr>
                <w:rFonts w:ascii="GHEA Grapalat" w:hAnsi="GHEA Grapalat"/>
                <w:sz w:val="20"/>
                <w:szCs w:val="20"/>
              </w:rPr>
              <w:t>.№)</w:t>
            </w:r>
            <w:r w:rsidR="00D46A54" w:rsidRPr="001C56F7">
              <w:rPr>
                <w:rFonts w:ascii="GHEA Grapalat" w:hAnsi="GHEA Grapalat"/>
                <w:sz w:val="20"/>
                <w:szCs w:val="20"/>
                <w:lang w:val="en-US"/>
              </w:rPr>
              <w:t xml:space="preserve">  </w:t>
            </w:r>
            <w:r w:rsidR="00D46A54" w:rsidRPr="001C56F7">
              <w:rPr>
                <w:rFonts w:ascii="GHEA Grapalat" w:hAnsi="GHEA Grapalat"/>
                <w:sz w:val="20"/>
                <w:szCs w:val="20"/>
                <w:lang w:val="hy-AM" w:eastAsia="en-US" w:bidi="ar-SA"/>
              </w:rPr>
              <w:t>-</w:t>
            </w:r>
            <w:r w:rsidR="00712108" w:rsidRPr="00712108">
              <w:rPr>
                <w:rFonts w:ascii="GHEA Grapalat" w:hAnsi="GHEA Grapalat"/>
                <w:sz w:val="20"/>
                <w:lang w:val="hy-AM" w:eastAsia="en-US" w:bidi="ar-SA"/>
              </w:rPr>
              <w:t>160100170029100</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 xml:space="preserve">Цель сделки (уплаты): </w:t>
            </w:r>
            <w:proofErr w:type="gramStart"/>
            <w:r w:rsidR="00C3421C" w:rsidRPr="001C56F7">
              <w:rPr>
                <w:rFonts w:ascii="GHEA Grapalat" w:hAnsi="GHEA Grapalat"/>
                <w:sz w:val="20"/>
                <w:szCs w:val="20"/>
              </w:rPr>
              <w:t>(</w:t>
            </w:r>
            <w:r w:rsidR="001E336A" w:rsidRPr="001C56F7">
              <w:rPr>
                <w:rFonts w:ascii="GHEA Grapalat" w:hAnsi="GHEA Grapalat"/>
                <w:b/>
                <w:sz w:val="20"/>
                <w:szCs w:val="20"/>
              </w:rPr>
              <w:t xml:space="preserve"> </w:t>
            </w:r>
            <w:proofErr w:type="gramEnd"/>
            <w:r w:rsidR="001E336A" w:rsidRPr="001E336A">
              <w:rPr>
                <w:rFonts w:ascii="GHEA Grapalat" w:hAnsi="GHEA Grapalat"/>
                <w:sz w:val="20"/>
                <w:szCs w:val="20"/>
              </w:rPr>
              <w:t xml:space="preserve">обеспечение квалификации </w:t>
            </w:r>
            <w:r w:rsidR="00C3421C" w:rsidRPr="001E336A">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proofErr w:type="gramStart"/>
            <w:r w:rsidRPr="001C56F7">
              <w:rPr>
                <w:rFonts w:ascii="GHEA Grapalat" w:hAnsi="GHEA Grapalat"/>
                <w:sz w:val="20"/>
                <w:szCs w:val="20"/>
              </w:rPr>
              <w:t>.</w:t>
            </w:r>
            <w:r w:rsidR="00C3421C" w:rsidRPr="001C56F7">
              <w:rPr>
                <w:rFonts w:ascii="GHEA Grapalat" w:hAnsi="GHEA Grapalat"/>
                <w:sz w:val="20"/>
                <w:szCs w:val="20"/>
              </w:rPr>
              <w:t>П</w:t>
            </w:r>
            <w:proofErr w:type="gramEnd"/>
            <w:r w:rsidR="00C3421C" w:rsidRPr="001C56F7">
              <w:rPr>
                <w:rFonts w:ascii="GHEA Grapalat" w:hAnsi="GHEA Grapalat"/>
                <w:sz w:val="20"/>
                <w:szCs w:val="20"/>
              </w:rPr>
              <w:t>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1C56F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1C56F7">
              <w:rPr>
                <w:rFonts w:ascii="GHEA Grapalat" w:hAnsi="GHEA Grapalat"/>
                <w:sz w:val="18"/>
                <w:szCs w:val="18"/>
              </w:rPr>
              <w:lastRenderedPageBreak/>
              <w:t>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штамп обслуживающей </w:t>
            </w:r>
            <w:r w:rsidRPr="001C56F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w:t>
            </w:r>
            <w:r w:rsidRPr="001C56F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proofErr w:type="gramStart"/>
      <w:r w:rsidRPr="001C56F7">
        <w:rPr>
          <w:rFonts w:ascii="GHEA Grapalat" w:hAnsi="GHEA Grapalat"/>
          <w:i/>
          <w:sz w:val="20"/>
          <w:szCs w:val="20"/>
        </w:rPr>
        <w:t>запросе</w:t>
      </w:r>
      <w:proofErr w:type="gramEnd"/>
      <w:r w:rsidRPr="001C56F7">
        <w:rPr>
          <w:rFonts w:ascii="GHEA Grapalat" w:hAnsi="GHEA Grapalat"/>
          <w:i/>
          <w:sz w:val="20"/>
          <w:szCs w:val="20"/>
        </w:rPr>
        <w:t xml:space="preserve"> </w:t>
      </w:r>
      <w:proofErr w:type="spellStart"/>
      <w:r w:rsidRPr="001C56F7">
        <w:rPr>
          <w:rFonts w:ascii="GHEA Grapalat" w:hAnsi="GHEA Grapalat"/>
          <w:i/>
          <w:sz w:val="20"/>
          <w:szCs w:val="20"/>
        </w:rPr>
        <w:t>катировок</w:t>
      </w:r>
      <w:proofErr w:type="spellEnd"/>
      <w:r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00712108">
        <w:rPr>
          <w:rFonts w:ascii="GHEA Grapalat" w:hAnsi="GHEA Grapalat"/>
          <w:b/>
          <w:sz w:val="20"/>
          <w:szCs w:val="20"/>
          <w:lang w:val="en-US" w:eastAsia="en-US" w:bidi="ar-SA"/>
        </w:rPr>
        <w:t>M</w:t>
      </w:r>
      <w:r w:rsidR="00712108">
        <w:rPr>
          <w:rFonts w:ascii="GHEA Grapalat" w:hAnsi="GHEA Grapalat"/>
          <w:b/>
          <w:sz w:val="20"/>
          <w:szCs w:val="20"/>
          <w:lang w:eastAsia="en-US" w:bidi="ar-SA"/>
        </w:rPr>
        <w:t>Т</w:t>
      </w:r>
      <w:r w:rsidR="00712108">
        <w:rPr>
          <w:rFonts w:ascii="GHEA Grapalat" w:hAnsi="GHEA Grapalat"/>
          <w:b/>
          <w:sz w:val="20"/>
          <w:szCs w:val="20"/>
          <w:lang w:val="en-US" w:eastAsia="en-US" w:bidi="ar-SA"/>
        </w:rPr>
        <w:t>H</w:t>
      </w:r>
      <w:r w:rsidR="00712108">
        <w:rPr>
          <w:rFonts w:ascii="GHEA Grapalat" w:hAnsi="GHEA Grapalat"/>
          <w:b/>
          <w:sz w:val="20"/>
          <w:szCs w:val="20"/>
          <w:lang w:eastAsia="en-US" w:bidi="ar-SA"/>
        </w:rPr>
        <w:t>М</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w:t>
      </w:r>
      <w:r w:rsidR="00712108">
        <w:rPr>
          <w:rFonts w:ascii="GHEA Grapalat" w:hAnsi="GHEA Grapalat"/>
          <w:b/>
          <w:sz w:val="20"/>
          <w:szCs w:val="20"/>
          <w:lang w:eastAsia="en-US" w:bidi="ar-SA"/>
        </w:rPr>
        <w:t>3</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af6"/>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Pr="001C56F7" w:rsidRDefault="000A214C" w:rsidP="00D746CA">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84692D"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1C56F7">
        <w:rPr>
          <w:rFonts w:ascii="GHEA Grapalat" w:hAnsi="GHEA Grapalat"/>
          <w:sz w:val="20"/>
          <w:szCs w:val="20"/>
        </w:rPr>
        <w:t>в</w:t>
      </w:r>
      <w:proofErr w:type="gramEnd"/>
      <w:r w:rsidRPr="001C56F7">
        <w:rPr>
          <w:rFonts w:ascii="Courier New" w:hAnsi="Courier New" w:cs="Courier New"/>
          <w:sz w:val="20"/>
          <w:szCs w:val="20"/>
          <w:lang w:val="en-US"/>
        </w:rPr>
        <w:t>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 xml:space="preserve">Заказчик может представить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 xml:space="preserve">латы Банком-плательщиком </w:t>
      </w:r>
      <w:proofErr w:type="spellStart"/>
      <w:r w:rsidR="00565FC8" w:rsidRPr="001C56F7">
        <w:rPr>
          <w:rFonts w:ascii="GHEA Grapalat" w:hAnsi="GHEA Grapalat"/>
          <w:sz w:val="20"/>
          <w:szCs w:val="20"/>
        </w:rPr>
        <w:t>суммы</w:t>
      </w:r>
      <w:r w:rsidRPr="001C56F7">
        <w:rPr>
          <w:rFonts w:ascii="GHEA Grapalat" w:hAnsi="GHEA Grapalat"/>
          <w:sz w:val="20"/>
          <w:szCs w:val="20"/>
        </w:rPr>
        <w:t>указанной</w:t>
      </w:r>
      <w:proofErr w:type="spellEnd"/>
      <w:r w:rsidRPr="001C56F7">
        <w:rPr>
          <w:rFonts w:ascii="GHEA Grapalat" w:hAnsi="GHEA Grapalat"/>
          <w:sz w:val="20"/>
          <w:szCs w:val="20"/>
        </w:rPr>
        <w:t xml:space="preserve">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C56F7">
        <w:rPr>
          <w:rFonts w:ascii="GHEA Grapalat" w:hAnsi="GHEA Grapalat"/>
          <w:sz w:val="20"/>
          <w:szCs w:val="20"/>
        </w:rPr>
        <w:t>Репортинг</w:t>
      </w:r>
      <w:proofErr w:type="spellEnd"/>
      <w:r w:rsidRPr="001C56F7">
        <w:rPr>
          <w:rFonts w:ascii="GHEA Grapalat" w:hAnsi="GHEA Grapalat"/>
          <w:sz w:val="20"/>
          <w:szCs w:val="20"/>
        </w:rPr>
        <w:t>"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lastRenderedPageBreak/>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1C56F7">
        <w:rPr>
          <w:rFonts w:ascii="GHEA Grapalat" w:hAnsi="GHEA Grapalat"/>
          <w:sz w:val="20"/>
          <w:szCs w:val="20"/>
        </w:rPr>
        <w:t>подписаны</w:t>
      </w:r>
      <w:proofErr w:type="gramEnd"/>
      <w:r w:rsidRPr="001C56F7">
        <w:rPr>
          <w:rFonts w:ascii="GHEA Grapalat" w:hAnsi="GHEA Grapalat"/>
          <w:sz w:val="20"/>
          <w:szCs w:val="20"/>
        </w:rPr>
        <w:t xml:space="preserve">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C56F7">
        <w:rPr>
          <w:rFonts w:ascii="GHEA Grapalat" w:hAnsi="GHEA Grapalat"/>
          <w:sz w:val="20"/>
          <w:szCs w:val="20"/>
        </w:rPr>
        <w:t>недостижения</w:t>
      </w:r>
      <w:proofErr w:type="spellEnd"/>
      <w:r w:rsidRPr="001C56F7">
        <w:rPr>
          <w:rFonts w:ascii="GHEA Grapalat" w:hAnsi="GHEA Grapalat"/>
          <w:sz w:val="20"/>
          <w:szCs w:val="20"/>
        </w:rPr>
        <w:t xml:space="preserve">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336A"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lastRenderedPageBreak/>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cs="Sylfaen"/>
                <w:sz w:val="20"/>
                <w:szCs w:val="20"/>
              </w:rPr>
            </w:pPr>
            <w:r>
              <w:rPr>
                <w:rFonts w:ascii="GHEA Grapalat" w:hAnsi="GHEA Grapalat"/>
                <w:sz w:val="20"/>
                <w:szCs w:val="20"/>
              </w:rPr>
              <w:t>2.</w:t>
            </w:r>
            <w:r w:rsidR="00BE2572"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712108">
            <w:pPr>
              <w:widowControl w:val="0"/>
              <w:tabs>
                <w:tab w:val="left" w:pos="3390"/>
              </w:tabs>
              <w:rPr>
                <w:rFonts w:ascii="GHEA Grapalat" w:hAnsi="GHEA Grapalat" w:cs="Sylfaen"/>
                <w:sz w:val="20"/>
                <w:szCs w:val="20"/>
              </w:rPr>
            </w:pPr>
            <w:r w:rsidRPr="001C56F7">
              <w:rPr>
                <w:rFonts w:ascii="GHEA Grapalat" w:hAnsi="GHEA Grapalat"/>
                <w:sz w:val="20"/>
                <w:szCs w:val="20"/>
              </w:rPr>
              <w:t>3</w:t>
            </w:r>
            <w:r w:rsidR="00712108">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proofErr w:type="gramStart"/>
            <w:r>
              <w:rPr>
                <w:rFonts w:ascii="GHEA Grapalat" w:hAnsi="GHEA Grapalat"/>
                <w:sz w:val="20"/>
                <w:szCs w:val="20"/>
              </w:rPr>
              <w:t>4.</w:t>
            </w:r>
            <w:r w:rsidR="00BE2572"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5.</w:t>
            </w:r>
            <w:r w:rsidR="00BE2572" w:rsidRPr="001C56F7">
              <w:rPr>
                <w:rFonts w:ascii="GHEA Grapalat" w:hAnsi="GHEA Grapalat"/>
                <w:sz w:val="20"/>
                <w:szCs w:val="20"/>
              </w:rPr>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6.</w:t>
            </w:r>
            <w:r w:rsidR="00BE2572"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7.</w:t>
            </w:r>
            <w:r w:rsidR="00BE2572" w:rsidRPr="001C56F7">
              <w:rPr>
                <w:rFonts w:ascii="GHEA Grapalat" w:hAnsi="GHEA Grapalat"/>
                <w:sz w:val="20"/>
                <w:szCs w:val="20"/>
              </w:rPr>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8.</w:t>
            </w:r>
            <w:r w:rsidR="00BE2572" w:rsidRPr="001C56F7">
              <w:rPr>
                <w:rFonts w:ascii="GHEA Grapalat" w:hAnsi="GHEA Grapalat"/>
                <w:sz w:val="20"/>
                <w:szCs w:val="20"/>
              </w:rPr>
              <w:t>НЗОУ плательщика:</w:t>
            </w:r>
          </w:p>
        </w:tc>
      </w:tr>
      <w:tr w:rsidR="00712108"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C56F7" w:rsidRDefault="00712108" w:rsidP="00712108">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proofErr w:type="spellStart"/>
            <w:r>
              <w:rPr>
                <w:rFonts w:ascii="GHEA Grapalat" w:hAnsi="GHEA Grapalat"/>
                <w:i/>
                <w:sz w:val="20"/>
                <w:szCs w:val="20"/>
                <w:lang w:eastAsia="en-US" w:bidi="ar-SA"/>
              </w:rPr>
              <w:t>Таперакана</w:t>
            </w:r>
            <w:proofErr w:type="spellEnd"/>
            <w:r w:rsidRPr="001C56F7">
              <w:rPr>
                <w:rFonts w:ascii="GHEA Grapalat" w:hAnsi="GHEA Grapalat"/>
                <w:i/>
                <w:sz w:val="20"/>
                <w:szCs w:val="20"/>
                <w:lang w:eastAsia="en-US" w:bidi="ar-SA"/>
              </w:rPr>
              <w:t xml:space="preserve">» </w:t>
            </w:r>
            <w:r>
              <w:rPr>
                <w:rFonts w:ascii="GHEA Grapalat" w:hAnsi="GHEA Grapalat"/>
                <w:i/>
                <w:sz w:val="20"/>
                <w:szCs w:val="20"/>
                <w:lang w:eastAsia="en-US" w:bidi="ar-SA"/>
              </w:rPr>
              <w:t>О</w:t>
            </w:r>
            <w:r w:rsidRPr="001C56F7">
              <w:rPr>
                <w:rFonts w:ascii="GHEA Grapalat" w:hAnsi="GHEA Grapalat"/>
                <w:i/>
                <w:sz w:val="20"/>
                <w:szCs w:val="20"/>
                <w:lang w:eastAsia="en-US" w:bidi="ar-SA"/>
              </w:rPr>
              <w:t>НКО</w:t>
            </w:r>
          </w:p>
        </w:tc>
      </w:tr>
      <w:tr w:rsidR="00712108"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C56F7" w:rsidRDefault="00712108" w:rsidP="00712108">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712108"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C56F7" w:rsidRDefault="00712108" w:rsidP="00712108">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Pr="00712108">
              <w:rPr>
                <w:rFonts w:ascii="GHEA Grapalat" w:hAnsi="GHEA Grapalat"/>
                <w:sz w:val="20"/>
                <w:lang w:val="hy-AM" w:eastAsia="en-US" w:bidi="ar-SA"/>
              </w:rPr>
              <w:t>04103189</w:t>
            </w:r>
          </w:p>
        </w:tc>
      </w:tr>
      <w:tr w:rsidR="00712108"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C56F7" w:rsidRDefault="00712108" w:rsidP="00712108">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Pr>
                <w:rFonts w:ascii="GHEA Grapalat" w:hAnsi="GHEA Grapalat"/>
                <w:sz w:val="20"/>
                <w:szCs w:val="20"/>
              </w:rPr>
              <w:t xml:space="preserve">   </w:t>
            </w:r>
            <w:proofErr w:type="gramStart"/>
            <w:r w:rsidRPr="001C56F7">
              <w:rPr>
                <w:rFonts w:ascii="GHEA Grapalat" w:hAnsi="GHEA Grapalat"/>
                <w:sz w:val="20"/>
                <w:szCs w:val="20"/>
              </w:rPr>
              <w:t>:</w:t>
            </w:r>
            <w:r>
              <w:rPr>
                <w:rFonts w:ascii="GHEA Grapalat" w:hAnsi="GHEA Grapalat"/>
                <w:sz w:val="20"/>
                <w:szCs w:val="20"/>
              </w:rPr>
              <w:t>В</w:t>
            </w:r>
            <w:proofErr w:type="gramEnd"/>
            <w:r>
              <w:rPr>
                <w:rFonts w:ascii="GHEA Grapalat" w:hAnsi="GHEA Grapalat"/>
                <w:sz w:val="20"/>
                <w:szCs w:val="20"/>
              </w:rPr>
              <w:t xml:space="preserve">ТБ ЗОО </w:t>
            </w:r>
            <w:r w:rsidRPr="001C56F7">
              <w:rPr>
                <w:rFonts w:ascii="GHEA Grapalat" w:hAnsi="GHEA Grapalat"/>
                <w:sz w:val="20"/>
                <w:szCs w:val="20"/>
              </w:rPr>
              <w:t xml:space="preserve"> БАНК</w:t>
            </w:r>
            <w:r>
              <w:rPr>
                <w:rFonts w:ascii="GHEA Grapalat" w:hAnsi="GHEA Grapalat"/>
                <w:sz w:val="20"/>
                <w:szCs w:val="20"/>
              </w:rPr>
              <w:t xml:space="preserve">   Арташат отдел</w:t>
            </w:r>
          </w:p>
        </w:tc>
      </w:tr>
      <w:tr w:rsidR="00712108"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C56F7" w:rsidRDefault="00712108" w:rsidP="00712108">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w:t>
            </w:r>
            <w:proofErr w:type="spellStart"/>
            <w:r w:rsidRPr="001C56F7">
              <w:rPr>
                <w:rFonts w:ascii="GHEA Grapalat" w:hAnsi="GHEA Grapalat"/>
                <w:sz w:val="20"/>
                <w:szCs w:val="20"/>
              </w:rPr>
              <w:t>сч</w:t>
            </w:r>
            <w:proofErr w:type="spellEnd"/>
            <w:r w:rsidRPr="001C56F7">
              <w:rPr>
                <w:rFonts w:ascii="GHEA Grapalat" w:hAnsi="GHEA Grapalat"/>
                <w:sz w:val="20"/>
                <w:szCs w:val="20"/>
              </w:rPr>
              <w:t>.№)</w:t>
            </w:r>
            <w:r w:rsidRPr="001C56F7">
              <w:rPr>
                <w:rFonts w:ascii="GHEA Grapalat" w:hAnsi="GHEA Grapalat"/>
                <w:sz w:val="20"/>
                <w:szCs w:val="20"/>
                <w:lang w:val="en-US"/>
              </w:rPr>
              <w:t xml:space="preserve">  </w:t>
            </w:r>
            <w:r w:rsidRPr="001C56F7">
              <w:rPr>
                <w:rFonts w:ascii="GHEA Grapalat" w:hAnsi="GHEA Grapalat"/>
                <w:sz w:val="20"/>
                <w:szCs w:val="20"/>
                <w:lang w:val="hy-AM" w:eastAsia="en-US" w:bidi="ar-SA"/>
              </w:rPr>
              <w:t>-</w:t>
            </w:r>
            <w:r w:rsidRPr="00712108">
              <w:rPr>
                <w:rFonts w:ascii="GHEA Grapalat" w:hAnsi="GHEA Grapalat"/>
                <w:sz w:val="20"/>
                <w:lang w:val="hy-AM" w:eastAsia="en-US" w:bidi="ar-SA"/>
              </w:rPr>
              <w:t>160100170029100</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14.</w:t>
            </w:r>
            <w:r w:rsidR="00BE2572"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15.</w:t>
            </w:r>
            <w:r w:rsidR="00BE2572"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16.</w:t>
            </w:r>
            <w:r w:rsidR="00BE2572" w:rsidRPr="001C56F7">
              <w:rPr>
                <w:rFonts w:ascii="GHEA Grapalat" w:hAnsi="GHEA Grapalat"/>
                <w:sz w:val="20"/>
                <w:szCs w:val="20"/>
              </w:rPr>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17.</w:t>
            </w:r>
            <w:r w:rsidR="00BE2572" w:rsidRPr="001C56F7">
              <w:rPr>
                <w:rFonts w:ascii="GHEA Grapalat" w:hAnsi="GHEA Grapalat"/>
                <w:sz w:val="20"/>
                <w:szCs w:val="20"/>
              </w:rPr>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18.</w:t>
            </w:r>
            <w:r w:rsidR="00BE2572"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712108">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712108">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712108" w:rsidP="00565FC8">
            <w:pPr>
              <w:widowControl w:val="0"/>
              <w:tabs>
                <w:tab w:val="left" w:pos="851"/>
              </w:tabs>
              <w:rPr>
                <w:rFonts w:ascii="GHEA Grapalat" w:hAnsi="GHEA Grapalat" w:cs="Sylfaen"/>
                <w:sz w:val="20"/>
                <w:szCs w:val="20"/>
              </w:rPr>
            </w:pPr>
            <w:r>
              <w:rPr>
                <w:rFonts w:ascii="GHEA Grapalat" w:hAnsi="GHEA Grapalat"/>
                <w:sz w:val="20"/>
                <w:szCs w:val="20"/>
              </w:rPr>
              <w:t>22.а</w:t>
            </w:r>
            <w:proofErr w:type="gramStart"/>
            <w:r>
              <w:rPr>
                <w:rFonts w:ascii="GHEA Grapalat" w:hAnsi="GHEA Grapalat"/>
                <w:sz w:val="20"/>
                <w:szCs w:val="20"/>
              </w:rPr>
              <w:t>.</w:t>
            </w:r>
            <w:r w:rsidR="00BE2572" w:rsidRPr="001C56F7">
              <w:rPr>
                <w:rFonts w:ascii="GHEA Grapalat" w:hAnsi="GHEA Grapalat"/>
                <w:sz w:val="20"/>
                <w:szCs w:val="20"/>
              </w:rPr>
              <w:t>П</w:t>
            </w:r>
            <w:proofErr w:type="gramEnd"/>
            <w:r w:rsidR="00BE2572" w:rsidRPr="001C56F7">
              <w:rPr>
                <w:rFonts w:ascii="GHEA Grapalat" w:hAnsi="GHEA Grapalat"/>
                <w:sz w:val="20"/>
                <w:szCs w:val="20"/>
              </w:rPr>
              <w:t>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1C56F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 xml:space="preserve">представляет Платежное требование в обслуживающий плательщика Банк </w:t>
            </w:r>
            <w:r w:rsidRPr="001C56F7">
              <w:rPr>
                <w:rFonts w:ascii="GHEA Grapalat" w:hAnsi="GHEA Grapalat"/>
                <w:sz w:val="18"/>
                <w:szCs w:val="18"/>
              </w:rPr>
              <w:lastRenderedPageBreak/>
              <w:t>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сотрудника обслуживающей </w:t>
            </w:r>
            <w:r w:rsidRPr="001C56F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D27C08" w:rsidRDefault="00E15766" w:rsidP="00565FC8">
      <w:pPr>
        <w:pStyle w:val="31"/>
        <w:widowControl w:val="0"/>
        <w:spacing w:line="240" w:lineRule="auto"/>
        <w:jc w:val="right"/>
        <w:rPr>
          <w:rFonts w:ascii="GHEA Grapalat" w:hAnsi="GHEA Grapalat"/>
          <w:b/>
        </w:rPr>
      </w:pPr>
    </w:p>
    <w:p w:rsidR="00071D1C" w:rsidRPr="001C56F7" w:rsidRDefault="00B2572B" w:rsidP="00565FC8">
      <w:pPr>
        <w:pStyle w:val="31"/>
        <w:widowControl w:val="0"/>
        <w:spacing w:line="240" w:lineRule="auto"/>
        <w:jc w:val="right"/>
        <w:rPr>
          <w:rFonts w:ascii="GHEA Grapalat" w:hAnsi="GHEA Grapalat" w:cs="Sylfaen"/>
          <w:b/>
        </w:rPr>
      </w:pPr>
      <w:r w:rsidRPr="001C56F7">
        <w:rPr>
          <w:rFonts w:ascii="GHEA Grapalat" w:hAnsi="GHEA Grapalat"/>
          <w:b/>
        </w:rPr>
        <w:t xml:space="preserve">Приложение № </w:t>
      </w:r>
      <w:r w:rsidR="004A51CE" w:rsidRPr="001C56F7">
        <w:rPr>
          <w:rFonts w:ascii="GHEA Grapalat" w:hAnsi="GHEA Grapalat"/>
          <w:b/>
        </w:rPr>
        <w:t>6</w:t>
      </w:r>
    </w:p>
    <w:p w:rsidR="00565FC8" w:rsidRPr="001C56F7" w:rsidRDefault="00071D1C" w:rsidP="00565FC8">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proofErr w:type="gramStart"/>
      <w:r w:rsidR="00565FC8" w:rsidRPr="001C56F7">
        <w:rPr>
          <w:rFonts w:ascii="GHEA Grapalat" w:hAnsi="GHEA Grapalat"/>
          <w:b/>
        </w:rPr>
        <w:t>запросе</w:t>
      </w:r>
      <w:proofErr w:type="gramEnd"/>
      <w:r w:rsidR="00565FC8" w:rsidRPr="001C56F7">
        <w:rPr>
          <w:rFonts w:ascii="GHEA Grapalat" w:hAnsi="GHEA Grapalat"/>
          <w:b/>
        </w:rPr>
        <w:t xml:space="preserve"> </w:t>
      </w:r>
      <w:proofErr w:type="spellStart"/>
      <w:r w:rsidR="00565FC8" w:rsidRPr="001C56F7">
        <w:rPr>
          <w:rFonts w:ascii="GHEA Grapalat" w:hAnsi="GHEA Grapalat"/>
          <w:b/>
        </w:rPr>
        <w:t>катировок</w:t>
      </w:r>
      <w:proofErr w:type="spellEnd"/>
      <w:r w:rsidR="00565FC8" w:rsidRPr="001C56F7">
        <w:rPr>
          <w:rFonts w:ascii="GHEA Grapalat" w:hAnsi="GHEA Grapalat"/>
          <w:b/>
        </w:rPr>
        <w:t xml:space="preserve">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MM</w:t>
      </w:r>
      <w:r w:rsidR="00712108">
        <w:rPr>
          <w:rFonts w:ascii="GHEA Grapalat" w:hAnsi="GHEA Grapalat"/>
          <w:b/>
          <w:lang w:eastAsia="en-US" w:bidi="ar-SA"/>
        </w:rPr>
        <w:t>Т</w:t>
      </w:r>
      <w:r w:rsidR="00712108">
        <w:rPr>
          <w:rFonts w:ascii="GHEA Grapalat" w:hAnsi="GHEA Grapalat"/>
          <w:b/>
          <w:lang w:val="en-US" w:eastAsia="en-US" w:bidi="ar-SA"/>
        </w:rPr>
        <w:t>HM</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w:t>
      </w:r>
      <w:r w:rsidR="00712108">
        <w:rPr>
          <w:rFonts w:ascii="GHEA Grapalat" w:hAnsi="GHEA Grapalat"/>
          <w:b/>
          <w:lang w:eastAsia="en-US" w:bidi="ar-SA"/>
        </w:rPr>
        <w:t>3</w:t>
      </w:r>
    </w:p>
    <w:p w:rsidR="00071D1C" w:rsidRPr="001C56F7" w:rsidRDefault="00071D1C" w:rsidP="00565FC8">
      <w:pPr>
        <w:pStyle w:val="31"/>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712108">
        <w:rPr>
          <w:rFonts w:ascii="GHEA Grapalat" w:hAnsi="GHEA Grapalat"/>
          <w:b/>
          <w:sz w:val="20"/>
          <w:szCs w:val="20"/>
        </w:rPr>
        <w:t>ДЕТСКИЙ САД ТАПЕРАКАНА</w:t>
      </w:r>
      <w:r w:rsidR="00565FC8" w:rsidRPr="001C56F7">
        <w:rPr>
          <w:rFonts w:ascii="GHEA Grapalat" w:hAnsi="GHEA Grapalat"/>
          <w:b/>
          <w:sz w:val="20"/>
          <w:szCs w:val="20"/>
        </w:rPr>
        <w:t xml:space="preserve"> </w:t>
      </w:r>
      <w:r w:rsidR="00712108">
        <w:rPr>
          <w:rFonts w:ascii="GHEA Grapalat" w:hAnsi="GHEA Grapalat"/>
          <w:b/>
          <w:sz w:val="20"/>
          <w:szCs w:val="20"/>
        </w:rPr>
        <w:t>ОНКО АРАРАТСКИЙ ОБЛАСТЬ</w:t>
      </w:r>
      <w:r w:rsidR="00565FC8" w:rsidRPr="001C56F7">
        <w:rPr>
          <w:rFonts w:ascii="GHEA Grapalat" w:hAnsi="GHEA Grapalat"/>
          <w:b/>
          <w:sz w:val="20"/>
          <w:szCs w:val="20"/>
        </w:rPr>
        <w:t xml:space="preserve"> РА</w:t>
      </w:r>
    </w:p>
    <w:p w:rsidR="00565FC8" w:rsidRPr="001C56F7"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А</w:t>
      </w:r>
      <w:r w:rsidR="00712108">
        <w:rPr>
          <w:rFonts w:ascii="GHEA Grapalat" w:hAnsi="GHEA Grapalat"/>
          <w:b/>
          <w:sz w:val="20"/>
          <w:szCs w:val="20"/>
          <w:lang w:val="en-US" w:eastAsia="en-US" w:bidi="ar-SA"/>
        </w:rPr>
        <w:t>M</w:t>
      </w:r>
      <w:r w:rsidR="00712108">
        <w:rPr>
          <w:rFonts w:ascii="GHEA Grapalat" w:hAnsi="GHEA Grapalat"/>
          <w:b/>
          <w:sz w:val="20"/>
          <w:szCs w:val="20"/>
          <w:lang w:eastAsia="en-US" w:bidi="ar-SA"/>
        </w:rPr>
        <w:t>Т</w:t>
      </w:r>
      <w:r w:rsidR="00712108">
        <w:rPr>
          <w:rFonts w:ascii="GHEA Grapalat" w:hAnsi="GHEA Grapalat"/>
          <w:b/>
          <w:sz w:val="20"/>
          <w:szCs w:val="20"/>
          <w:lang w:val="en-US" w:eastAsia="en-US" w:bidi="ar-SA"/>
        </w:rPr>
        <w:t>HM</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w:t>
      </w:r>
      <w:r w:rsidR="00712108">
        <w:rPr>
          <w:rFonts w:ascii="GHEA Grapalat" w:hAnsi="GHEA Grapalat"/>
          <w:b/>
          <w:sz w:val="20"/>
          <w:szCs w:val="20"/>
          <w:lang w:eastAsia="en-US" w:bidi="ar-SA"/>
        </w:rPr>
        <w:t>3</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712108" w:rsidRDefault="00F83E0A" w:rsidP="00712108">
            <w:pPr>
              <w:widowControl w:val="0"/>
              <w:spacing w:after="160"/>
              <w:rPr>
                <w:rFonts w:ascii="GHEA Grapalat" w:hAnsi="GHEA Grapalat" w:cs="Sylfaen"/>
                <w:sz w:val="20"/>
                <w:szCs w:val="20"/>
              </w:rPr>
            </w:pPr>
            <w:r w:rsidRPr="001C56F7">
              <w:rPr>
                <w:rFonts w:ascii="GHEA Grapalat" w:hAnsi="GHEA Grapalat"/>
                <w:sz w:val="20"/>
                <w:szCs w:val="20"/>
              </w:rPr>
              <w:tab/>
            </w:r>
            <w:r w:rsidR="00414EBE" w:rsidRPr="001C56F7">
              <w:rPr>
                <w:rFonts w:ascii="GHEA Grapalat" w:hAnsi="GHEA Grapalat"/>
                <w:sz w:val="20"/>
                <w:szCs w:val="20"/>
                <w:lang w:val="en-US"/>
              </w:rPr>
              <w:t xml:space="preserve">О </w:t>
            </w:r>
            <w:proofErr w:type="spellStart"/>
            <w:r w:rsidR="00712108">
              <w:rPr>
                <w:rFonts w:ascii="GHEA Grapalat" w:hAnsi="GHEA Grapalat"/>
                <w:sz w:val="20"/>
                <w:szCs w:val="20"/>
              </w:rPr>
              <w:t>Таперакан</w:t>
            </w:r>
            <w:proofErr w:type="spellEnd"/>
            <w:r w:rsidR="00712108">
              <w:rPr>
                <w:rFonts w:ascii="GHEA Grapalat" w:hAnsi="GHEA Grapalat"/>
                <w:sz w:val="20"/>
                <w:szCs w:val="20"/>
              </w:rPr>
              <w:t xml:space="preserve"> </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712108">
        <w:rPr>
          <w:rFonts w:ascii="GHEA Grapalat" w:hAnsi="GHEA Grapalat"/>
          <w:i/>
          <w:sz w:val="20"/>
          <w:szCs w:val="20"/>
          <w:lang w:eastAsia="en-US" w:bidi="ar-SA"/>
        </w:rPr>
        <w:t xml:space="preserve">Детский сад </w:t>
      </w:r>
      <w:proofErr w:type="spellStart"/>
      <w:r w:rsidR="00712108">
        <w:rPr>
          <w:rFonts w:ascii="GHEA Grapalat" w:hAnsi="GHEA Grapalat"/>
          <w:i/>
          <w:sz w:val="20"/>
          <w:szCs w:val="20"/>
          <w:lang w:eastAsia="en-US" w:bidi="ar-SA"/>
        </w:rPr>
        <w:t>Таперакана</w:t>
      </w:r>
      <w:proofErr w:type="spellEnd"/>
      <w:r w:rsidR="00565FC8" w:rsidRPr="001C56F7">
        <w:rPr>
          <w:rFonts w:ascii="GHEA Grapalat" w:hAnsi="GHEA Grapalat"/>
          <w:i/>
          <w:sz w:val="20"/>
          <w:szCs w:val="20"/>
          <w:lang w:eastAsia="en-US" w:bidi="ar-SA"/>
        </w:rPr>
        <w:t xml:space="preserve">» </w:t>
      </w:r>
      <w:r w:rsidR="00606156">
        <w:rPr>
          <w:rFonts w:ascii="GHEA Grapalat" w:hAnsi="GHEA Grapalat"/>
          <w:i/>
          <w:sz w:val="20"/>
          <w:szCs w:val="20"/>
          <w:lang w:eastAsia="en-US" w:bidi="ar-SA"/>
        </w:rPr>
        <w:t>ОНКО Араратский область</w:t>
      </w:r>
      <w:r w:rsidR="00565FC8" w:rsidRPr="001C56F7">
        <w:rPr>
          <w:rFonts w:ascii="GHEA Grapalat" w:hAnsi="GHEA Grapalat"/>
          <w:i/>
          <w:sz w:val="20"/>
          <w:szCs w:val="20"/>
          <w:lang w:eastAsia="en-US" w:bidi="ar-SA"/>
        </w:rPr>
        <w:t xml:space="preserve">  РА</w:t>
      </w:r>
      <w:proofErr w:type="gramStart"/>
      <w:r w:rsidR="00565FC8" w:rsidRPr="001C56F7">
        <w:rPr>
          <w:rFonts w:ascii="GHEA Grapalat" w:hAnsi="GHEA Grapalat"/>
          <w:i/>
          <w:sz w:val="20"/>
          <w:szCs w:val="20"/>
        </w:rPr>
        <w:t xml:space="preserve">,, </w:t>
      </w:r>
      <w:proofErr w:type="gramEnd"/>
      <w:r w:rsidR="00565FC8" w:rsidRPr="001C56F7">
        <w:rPr>
          <w:rFonts w:ascii="GHEA Grapalat" w:hAnsi="GHEA Grapalat"/>
          <w:i/>
          <w:sz w:val="20"/>
          <w:szCs w:val="20"/>
        </w:rPr>
        <w:t xml:space="preserve">в лице директора </w:t>
      </w:r>
      <w:proofErr w:type="spellStart"/>
      <w:r w:rsidR="00606156">
        <w:rPr>
          <w:rFonts w:ascii="GHEA Grapalat" w:hAnsi="GHEA Grapalat"/>
          <w:i/>
          <w:sz w:val="20"/>
          <w:szCs w:val="20"/>
        </w:rPr>
        <w:t>Л.Акопя</w:t>
      </w:r>
      <w:r w:rsidR="00565FC8" w:rsidRPr="001C56F7">
        <w:rPr>
          <w:rFonts w:ascii="GHEA Grapalat" w:hAnsi="GHEA Grapalat"/>
          <w:i/>
          <w:sz w:val="20"/>
          <w:szCs w:val="20"/>
        </w:rPr>
        <w:t>а</w:t>
      </w:r>
      <w:proofErr w:type="spellEnd"/>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 xml:space="preserve">Отказываться от товара в случае </w:t>
      </w:r>
      <w:proofErr w:type="spellStart"/>
      <w:r w:rsidRPr="001C56F7">
        <w:rPr>
          <w:rFonts w:ascii="GHEA Grapalat" w:hAnsi="GHEA Grapalat"/>
          <w:i/>
          <w:sz w:val="20"/>
          <w:szCs w:val="20"/>
        </w:rPr>
        <w:t>непоставки</w:t>
      </w:r>
      <w:proofErr w:type="spellEnd"/>
      <w:r w:rsidRPr="001C56F7">
        <w:rPr>
          <w:rFonts w:ascii="GHEA Grapalat" w:hAnsi="GHEA Grapalat"/>
          <w:i/>
          <w:sz w:val="20"/>
          <w:szCs w:val="20"/>
        </w:rPr>
        <w:t xml:space="preserve">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1C56F7">
        <w:rPr>
          <w:rFonts w:ascii="GHEA Grapalat" w:hAnsi="GHEA Grapalat"/>
          <w:i/>
          <w:sz w:val="20"/>
          <w:szCs w:val="20"/>
        </w:rPr>
        <w:t>на</w:t>
      </w:r>
      <w:proofErr w:type="gramEnd"/>
      <w:r w:rsidRPr="001C56F7">
        <w:rPr>
          <w:rFonts w:ascii="GHEA Grapalat" w:hAnsi="GHEA Grapalat"/>
          <w:i/>
          <w:sz w:val="20"/>
          <w:szCs w:val="20"/>
        </w:rPr>
        <w:t xml:space="preserve">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)н</w:t>
      </w:r>
      <w:proofErr w:type="gramEnd"/>
      <w:r w:rsidRPr="001C56F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 xml:space="preserve">ребовать восполнения </w:t>
      </w:r>
      <w:proofErr w:type="spellStart"/>
      <w:r w:rsidRPr="001C56F7">
        <w:rPr>
          <w:rFonts w:ascii="GHEA Grapalat" w:hAnsi="GHEA Grapalat"/>
          <w:i/>
          <w:sz w:val="20"/>
          <w:szCs w:val="20"/>
        </w:rPr>
        <w:t>недопереданного</w:t>
      </w:r>
      <w:proofErr w:type="spellEnd"/>
      <w:r w:rsidRPr="001C56F7">
        <w:rPr>
          <w:rFonts w:ascii="GHEA Grapalat" w:hAnsi="GHEA Grapalat"/>
          <w:i/>
          <w:sz w:val="20"/>
          <w:szCs w:val="20"/>
        </w:rPr>
        <w:t xml:space="preserve">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)п</w:t>
      </w:r>
      <w:proofErr w:type="gramEnd"/>
      <w:r w:rsidRPr="001C56F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1C56F7">
        <w:rPr>
          <w:rFonts w:ascii="GHEA Grapalat" w:hAnsi="GHEA Grapalat"/>
          <w:i/>
          <w:sz w:val="20"/>
          <w:szCs w:val="20"/>
        </w:rPr>
        <w:t xml:space="preserve">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)б</w:t>
      </w:r>
      <w:proofErr w:type="gramEnd"/>
      <w:r w:rsidRPr="001C56F7">
        <w:rPr>
          <w:rFonts w:ascii="GHEA Grapalat" w:hAnsi="GHEA Grapalat"/>
          <w:i/>
          <w:sz w:val="20"/>
          <w:szCs w:val="20"/>
        </w:rPr>
        <w:t xml:space="preserve">ыл поставлен товар ненадлежащего качества, который не может быть заменен в приемлемый для </w:t>
      </w:r>
      <w:r w:rsidRPr="001C56F7">
        <w:rPr>
          <w:rFonts w:ascii="GHEA Grapalat" w:hAnsi="GHEA Grapalat"/>
          <w:i/>
          <w:sz w:val="20"/>
          <w:szCs w:val="20"/>
        </w:rPr>
        <w:lastRenderedPageBreak/>
        <w:t>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)с</w:t>
      </w:r>
      <w:proofErr w:type="gramEnd"/>
      <w:r w:rsidRPr="001C56F7">
        <w:rPr>
          <w:rFonts w:ascii="GHEA Grapalat" w:hAnsi="GHEA Grapalat"/>
          <w:i/>
          <w:sz w:val="20"/>
          <w:szCs w:val="20"/>
        </w:rPr>
        <w:t>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1C56F7">
        <w:rPr>
          <w:rFonts w:ascii="GHEA Grapalat" w:hAnsi="GHEA Grapalat"/>
          <w:i/>
          <w:sz w:val="20"/>
          <w:szCs w:val="20"/>
        </w:rPr>
        <w:t>порядке</w:t>
      </w:r>
      <w:proofErr w:type="gramEnd"/>
      <w:r w:rsidRPr="001C56F7">
        <w:rPr>
          <w:rFonts w:ascii="GHEA Grapalat" w:hAnsi="GHEA Grapalat"/>
          <w:i/>
          <w:sz w:val="20"/>
          <w:szCs w:val="20"/>
        </w:rPr>
        <w:t xml:space="preserve">,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D27C08"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включая НДС</w:t>
      </w:r>
      <w:r w:rsidR="00D043FA" w:rsidRPr="001C56F7">
        <w:rPr>
          <w:rStyle w:val="af6"/>
          <w:rFonts w:ascii="GHEA Grapalat" w:hAnsi="GHEA Grapalat"/>
          <w:i/>
          <w:sz w:val="20"/>
          <w:szCs w:val="20"/>
        </w:rPr>
        <w:footnoteReference w:customMarkFollows="1" w:id="12"/>
        <w:t>17</w:t>
      </w:r>
      <w:r w:rsidRPr="001C56F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w:t>
      </w:r>
      <w:r w:rsidR="0072587C" w:rsidRPr="001C56F7">
        <w:rPr>
          <w:rFonts w:ascii="GHEA Grapalat" w:hAnsi="GHEA Grapalat"/>
          <w:i/>
          <w:sz w:val="20"/>
          <w:szCs w:val="20"/>
        </w:rPr>
        <w:lastRenderedPageBreak/>
        <w:t xml:space="preserve">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af6"/>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w:t>
      </w:r>
      <w:proofErr w:type="gramStart"/>
      <w:r w:rsidRPr="001C56F7">
        <w:rPr>
          <w:rFonts w:ascii="GHEA Grapalat" w:hAnsi="GHEA Grapalat"/>
          <w:i/>
          <w:sz w:val="20"/>
          <w:szCs w:val="20"/>
        </w:rPr>
        <w:t>дств пр</w:t>
      </w:r>
      <w:proofErr w:type="gramEnd"/>
      <w:r w:rsidRPr="001C56F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w:t>
      </w:r>
      <w:proofErr w:type="gramStart"/>
      <w:r w:rsidRPr="001C56F7">
        <w:rPr>
          <w:rFonts w:ascii="GHEA Grapalat" w:hAnsi="GHEA Grapalat"/>
          <w:i/>
          <w:sz w:val="20"/>
          <w:szCs w:val="20"/>
        </w:rPr>
        <w:t>позднее</w:t>
      </w:r>
      <w:proofErr w:type="gramEnd"/>
      <w:r w:rsidRPr="001C56F7">
        <w:rPr>
          <w:rFonts w:ascii="GHEA Grapalat" w:hAnsi="GHEA Grapalat"/>
          <w:i/>
          <w:sz w:val="20"/>
          <w:szCs w:val="20"/>
        </w:rPr>
        <w:t xml:space="preserve">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af6"/>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w:t>
      </w:r>
      <w:r w:rsidR="001E4776" w:rsidRPr="001C56F7">
        <w:rPr>
          <w:rFonts w:ascii="GHEA Grapalat" w:hAnsi="GHEA Grapalat"/>
          <w:i/>
          <w:sz w:val="20"/>
          <w:szCs w:val="20"/>
        </w:rPr>
        <w:t>д</w:t>
      </w:r>
      <w:proofErr w:type="gramEnd"/>
      <w:r w:rsidR="001E4776" w:rsidRPr="001C56F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w:t>
      </w:r>
      <w:r w:rsidR="001E4776" w:rsidRPr="001C56F7">
        <w:rPr>
          <w:rFonts w:ascii="GHEA Grapalat" w:hAnsi="GHEA Grapalat"/>
          <w:i/>
          <w:sz w:val="20"/>
          <w:szCs w:val="20"/>
        </w:rPr>
        <w:t>в</w:t>
      </w:r>
      <w:proofErr w:type="gramEnd"/>
      <w:r w:rsidR="001E4776" w:rsidRPr="001C56F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 xml:space="preserve">Покупатель в течение _____ рабочих дней с </w:t>
      </w:r>
      <w:proofErr w:type="gramStart"/>
      <w:r w:rsidR="00371CF8" w:rsidRPr="001C56F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1C56F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af6"/>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w:t>
      </w:r>
      <w:r w:rsidR="00DF0BD2" w:rsidRPr="001C56F7">
        <w:rPr>
          <w:rFonts w:ascii="GHEA Grapalat" w:hAnsi="GHEA Grapalat"/>
          <w:i/>
          <w:sz w:val="20"/>
          <w:szCs w:val="20"/>
        </w:rPr>
        <w:lastRenderedPageBreak/>
        <w:t>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1C56F7">
        <w:rPr>
          <w:rFonts w:ascii="GHEA Grapalat" w:hAnsi="GHEA Grapalat"/>
          <w:sz w:val="20"/>
          <w:szCs w:val="20"/>
        </w:rPr>
        <w:t>которую</w:t>
      </w:r>
      <w:proofErr w:type="gramEnd"/>
      <w:r w:rsidRPr="001C56F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af6"/>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proofErr w:type="gramStart"/>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1C56F7">
        <w:rPr>
          <w:rFonts w:ascii="GHEA Grapalat" w:hAnsi="GHEA Grapalat"/>
          <w:i/>
          <w:sz w:val="20"/>
          <w:szCs w:val="20"/>
        </w:rPr>
        <w:t xml:space="preserve"> одностороннем </w:t>
      </w:r>
      <w:proofErr w:type="gramStart"/>
      <w:r w:rsidRPr="001C56F7">
        <w:rPr>
          <w:rFonts w:ascii="GHEA Grapalat" w:hAnsi="GHEA Grapalat"/>
          <w:i/>
          <w:sz w:val="20"/>
          <w:szCs w:val="20"/>
        </w:rPr>
        <w:t>порядке</w:t>
      </w:r>
      <w:proofErr w:type="gramEnd"/>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1C56F7">
        <w:rPr>
          <w:rFonts w:ascii="GHEA Grapalat" w:hAnsi="GHEA Grapalat"/>
          <w:i/>
          <w:sz w:val="20"/>
          <w:szCs w:val="20"/>
        </w:rPr>
        <w:t>незаключения</w:t>
      </w:r>
      <w:proofErr w:type="spellEnd"/>
      <w:r w:rsidRPr="001C56F7">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lastRenderedPageBreak/>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af6"/>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af6"/>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1C56F7">
        <w:rPr>
          <w:rFonts w:ascii="GHEA Grapalat" w:hAnsi="GHEA Grapalat"/>
          <w:i/>
          <w:sz w:val="20"/>
          <w:szCs w:val="20"/>
        </w:rPr>
        <w:t>товара</w:t>
      </w:r>
      <w:proofErr w:type="gramStart"/>
      <w:r w:rsidR="005A3009" w:rsidRPr="001C56F7">
        <w:rPr>
          <w:rFonts w:ascii="GHEA Grapalat" w:hAnsi="GHEA Grapalat"/>
          <w:i/>
          <w:sz w:val="20"/>
          <w:szCs w:val="20"/>
        </w:rPr>
        <w:t>,а</w:t>
      </w:r>
      <w:proofErr w:type="spellEnd"/>
      <w:proofErr w:type="gramEnd"/>
      <w:r w:rsidR="005A3009" w:rsidRPr="001C56F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указанием даты опубликования. Продавец считается надлежащим </w:t>
      </w:r>
      <w:proofErr w:type="gramStart"/>
      <w:r w:rsidRPr="001C56F7">
        <w:rPr>
          <w:rFonts w:ascii="GHEA Grapalat" w:hAnsi="GHEA Grapalat"/>
          <w:i/>
          <w:spacing w:val="-6"/>
          <w:sz w:val="20"/>
          <w:szCs w:val="20"/>
        </w:rPr>
        <w:t>образом</w:t>
      </w:r>
      <w:proofErr w:type="gramEnd"/>
      <w:r w:rsidRPr="001C56F7">
        <w:rPr>
          <w:rFonts w:ascii="GHEA Grapalat" w:hAnsi="GHEA Grapalat"/>
          <w:i/>
          <w:spacing w:val="-6"/>
          <w:sz w:val="20"/>
          <w:szCs w:val="20"/>
        </w:rPr>
        <w:t xml:space="preserve">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1C56F7">
        <w:rPr>
          <w:rFonts w:ascii="GHEA Grapalat" w:hAnsi="GHEA Grapalat"/>
          <w:i/>
          <w:spacing w:val="-6"/>
          <w:sz w:val="20"/>
          <w:szCs w:val="20"/>
        </w:rPr>
        <w:t>недостижения</w:t>
      </w:r>
      <w:proofErr w:type="spellEnd"/>
      <w:r w:rsidRPr="001C56F7">
        <w:rPr>
          <w:rFonts w:ascii="GHEA Grapalat" w:hAnsi="GHEA Grapalat"/>
          <w:i/>
          <w:spacing w:val="-6"/>
          <w:sz w:val="20"/>
          <w:szCs w:val="20"/>
        </w:rPr>
        <w:t xml:space="preserve">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1C56F7">
        <w:rPr>
          <w:rFonts w:ascii="GHEA Grapalat" w:hAnsi="GHEA Grapalat"/>
          <w:i/>
          <w:sz w:val="20"/>
          <w:szCs w:val="20"/>
        </w:rPr>
        <w:t>заключен</w:t>
      </w:r>
      <w:proofErr w:type="gramStart"/>
      <w:r w:rsidRPr="001C56F7">
        <w:rPr>
          <w:rFonts w:ascii="GHEA Grapalat" w:hAnsi="GHEA Grapalat"/>
          <w:i/>
          <w:sz w:val="20"/>
          <w:szCs w:val="20"/>
        </w:rPr>
        <w:t>o</w:t>
      </w:r>
      <w:proofErr w:type="spellEnd"/>
      <w:proofErr w:type="gramEnd"/>
      <w:r w:rsidRPr="001C56F7">
        <w:rPr>
          <w:rFonts w:ascii="GHEA Grapalat" w:hAnsi="GHEA Grapalat"/>
          <w:i/>
          <w:sz w:val="20"/>
          <w:szCs w:val="20"/>
        </w:rPr>
        <w:t xml:space="preserve">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 xml:space="preserve">в течение пятнадцати рабочих дней со дня получения извещения о заключении соглашения. В противном случае договор расторгается </w:t>
      </w:r>
      <w:r w:rsidRPr="001C56F7">
        <w:rPr>
          <w:rFonts w:ascii="GHEA Grapalat" w:hAnsi="GHEA Grapalat"/>
          <w:i/>
          <w:sz w:val="20"/>
          <w:szCs w:val="20"/>
        </w:rPr>
        <w:lastRenderedPageBreak/>
        <w:t>Покупателем в одностороннем порядке.</w:t>
      </w:r>
      <w:r w:rsidR="00325043" w:rsidRPr="001C56F7">
        <w:rPr>
          <w:rStyle w:val="af6"/>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1C56F7" w:rsidTr="0016519F">
        <w:tc>
          <w:tcPr>
            <w:tcW w:w="4536" w:type="dxa"/>
          </w:tcPr>
          <w:p w:rsidR="00414EBE" w:rsidRPr="001E65D1" w:rsidRDefault="00414EBE" w:rsidP="00B46D58">
            <w:pPr>
              <w:widowControl w:val="0"/>
              <w:spacing w:after="160"/>
              <w:jc w:val="center"/>
              <w:rPr>
                <w:rFonts w:ascii="GHEA Grapalat" w:hAnsi="GHEA Grapalat"/>
                <w:b/>
              </w:rPr>
            </w:pPr>
          </w:p>
          <w:p w:rsidR="00071D1C" w:rsidRPr="001E65D1" w:rsidRDefault="00071D1C" w:rsidP="00B46D58">
            <w:pPr>
              <w:widowControl w:val="0"/>
              <w:spacing w:after="160"/>
              <w:jc w:val="center"/>
              <w:rPr>
                <w:rFonts w:ascii="GHEA Grapalat" w:hAnsi="GHEA Grapalat"/>
                <w:b/>
              </w:rPr>
            </w:pPr>
            <w:r w:rsidRPr="001C56F7">
              <w:rPr>
                <w:rFonts w:ascii="GHEA Grapalat" w:hAnsi="GHEA Grapalat"/>
                <w:b/>
              </w:rPr>
              <w:t>ПОКУПАТЕЛЬ</w:t>
            </w:r>
          </w:p>
          <w:p w:rsidR="00092AC5" w:rsidRPr="00E15766" w:rsidRDefault="00606156" w:rsidP="00092A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Pr>
                <w:rFonts w:ascii="GHEA Grapalat" w:hAnsi="GHEA Grapalat"/>
                <w:i/>
                <w:sz w:val="20"/>
                <w:szCs w:val="20"/>
                <w:lang w:eastAsia="en-US" w:bidi="ar-SA"/>
              </w:rPr>
              <w:t>Таперакана</w:t>
            </w:r>
            <w:proofErr w:type="spellEnd"/>
            <w:r>
              <w:rPr>
                <w:rFonts w:ascii="GHEA Grapalat" w:hAnsi="GHEA Grapalat"/>
                <w:i/>
                <w:sz w:val="20"/>
                <w:szCs w:val="20"/>
                <w:lang w:eastAsia="en-US" w:bidi="ar-SA"/>
              </w:rPr>
              <w:t>» О</w:t>
            </w:r>
            <w:r w:rsidR="00092AC5" w:rsidRPr="00E15766">
              <w:rPr>
                <w:rFonts w:ascii="GHEA Grapalat" w:hAnsi="GHEA Grapalat"/>
                <w:i/>
                <w:sz w:val="20"/>
                <w:szCs w:val="20"/>
                <w:lang w:eastAsia="en-US" w:bidi="ar-SA"/>
              </w:rPr>
              <w:t>НКО</w:t>
            </w:r>
          </w:p>
          <w:p w:rsidR="00092AC5" w:rsidRPr="00E15766" w:rsidRDefault="00606156" w:rsidP="00092AC5">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Таперакан</w:t>
            </w:r>
            <w:proofErr w:type="spellEnd"/>
            <w:r>
              <w:rPr>
                <w:rFonts w:ascii="GHEA Grapalat" w:hAnsi="GHEA Grapalat"/>
                <w:i/>
                <w:sz w:val="20"/>
                <w:szCs w:val="20"/>
              </w:rPr>
              <w:t xml:space="preserve">  улица Исакова  2</w:t>
            </w:r>
          </w:p>
          <w:p w:rsidR="00606156" w:rsidRPr="00606156" w:rsidRDefault="00092AC5" w:rsidP="00606156">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00606156" w:rsidRPr="00606156">
              <w:rPr>
                <w:rFonts w:ascii="GHEA Grapalat" w:hAnsi="GHEA Grapalat"/>
                <w:sz w:val="20"/>
                <w:lang w:val="hy-AM" w:eastAsia="en-US" w:bidi="ar-SA"/>
              </w:rPr>
              <w:t>160100170029100</w:t>
            </w:r>
          </w:p>
          <w:p w:rsidR="00092AC5" w:rsidRPr="00E15766" w:rsidRDefault="00606156" w:rsidP="00092AC5">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ВТБ </w:t>
            </w:r>
            <w:r w:rsidR="00092AC5" w:rsidRPr="00E15766">
              <w:rPr>
                <w:rFonts w:ascii="GHEA Grapalat" w:hAnsi="GHEA Grapalat"/>
                <w:i/>
                <w:sz w:val="20"/>
                <w:szCs w:val="20"/>
                <w:lang w:eastAsia="en-US" w:bidi="ar-SA"/>
              </w:rPr>
              <w:t xml:space="preserve"> Банк</w:t>
            </w:r>
          </w:p>
          <w:p w:rsidR="00092AC5" w:rsidRPr="00E15766" w:rsidRDefault="00092AC5" w:rsidP="00092AC5">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00606156" w:rsidRPr="00606156">
              <w:rPr>
                <w:rFonts w:ascii="GHEA Grapalat" w:hAnsi="GHEA Grapalat"/>
                <w:sz w:val="20"/>
                <w:lang w:val="hy-AM" w:eastAsia="en-US" w:bidi="ar-SA"/>
              </w:rPr>
              <w:t>04103189</w:t>
            </w: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c>
          <w:tcPr>
            <w:tcW w:w="760" w:type="dxa"/>
          </w:tcPr>
          <w:p w:rsidR="00071D1C" w:rsidRPr="001C56F7" w:rsidRDefault="00071D1C" w:rsidP="00B46D58">
            <w:pPr>
              <w:widowControl w:val="0"/>
              <w:spacing w:after="160"/>
              <w:jc w:val="center"/>
              <w:rPr>
                <w:rFonts w:ascii="GHEA Grapalat" w:hAnsi="GHEA Grapalat"/>
              </w:rPr>
            </w:pPr>
          </w:p>
        </w:tc>
        <w:tc>
          <w:tcPr>
            <w:tcW w:w="4343" w:type="dxa"/>
          </w:tcPr>
          <w:p w:rsidR="00414EBE" w:rsidRPr="001C56F7" w:rsidRDefault="00414EBE" w:rsidP="00B46D58">
            <w:pPr>
              <w:widowControl w:val="0"/>
              <w:spacing w:after="160"/>
              <w:jc w:val="center"/>
              <w:rPr>
                <w:rFonts w:ascii="GHEA Grapalat" w:hAnsi="GHEA Grapalat"/>
                <w:b/>
                <w:lang w:val="en-US"/>
              </w:rPr>
            </w:pPr>
          </w:p>
          <w:p w:rsidR="00071D1C" w:rsidRPr="001C56F7" w:rsidRDefault="00071D1C" w:rsidP="00B46D58">
            <w:pPr>
              <w:widowControl w:val="0"/>
              <w:spacing w:after="160"/>
              <w:jc w:val="center"/>
              <w:rPr>
                <w:rFonts w:ascii="GHEA Grapalat" w:hAnsi="GHEA Grapalat" w:cs="Sylfaen"/>
                <w:b/>
                <w:bCs/>
              </w:rPr>
            </w:pPr>
            <w:r w:rsidRPr="001C56F7">
              <w:rPr>
                <w:rFonts w:ascii="GHEA Grapalat" w:hAnsi="GHEA Grapalat"/>
                <w:b/>
              </w:rPr>
              <w:t>ПРОДАВЕЦ</w:t>
            </w: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C56F7" w:rsidRDefault="00092AC5" w:rsidP="00B46D58">
      <w:pPr>
        <w:widowControl w:val="0"/>
        <w:spacing w:after="160"/>
        <w:ind w:firstLine="567"/>
        <w:jc w:val="both"/>
        <w:rPr>
          <w:rFonts w:ascii="GHEA Grapalat" w:hAnsi="GHEA Grapalat"/>
          <w:i/>
          <w:sz w:val="16"/>
          <w:szCs w:val="16"/>
          <w:lang w:val="en-US"/>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a3"/>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606156">
        <w:rPr>
          <w:rFonts w:ascii="GHEA Grapalat" w:hAnsi="GHEA Grapalat"/>
          <w:b/>
          <w:lang w:val="en-US" w:eastAsia="en-US" w:bidi="ar-SA"/>
        </w:rPr>
        <w:t>M</w:t>
      </w:r>
      <w:r w:rsidR="00606156">
        <w:rPr>
          <w:rFonts w:ascii="GHEA Grapalat" w:hAnsi="GHEA Grapalat"/>
          <w:b/>
          <w:lang w:eastAsia="en-US" w:bidi="ar-SA"/>
        </w:rPr>
        <w:t>Т</w:t>
      </w:r>
      <w:r w:rsidR="00606156">
        <w:rPr>
          <w:rFonts w:ascii="GHEA Grapalat" w:hAnsi="GHEA Grapalat"/>
          <w:b/>
          <w:lang w:val="en-US" w:eastAsia="en-US" w:bidi="ar-SA"/>
        </w:rPr>
        <w:t>HM</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w:t>
      </w:r>
      <w:r w:rsidR="00606156">
        <w:rPr>
          <w:rFonts w:ascii="GHEA Grapalat" w:hAnsi="GHEA Grapalat"/>
          <w:b/>
          <w:lang w:eastAsia="en-US" w:bidi="ar-SA"/>
        </w:rPr>
        <w:t>3</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af6"/>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p w:rsidR="00F954E8" w:rsidRPr="001C56F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134"/>
        <w:gridCol w:w="1275"/>
        <w:gridCol w:w="1518"/>
      </w:tblGrid>
      <w:tr w:rsidR="005E5EB0" w:rsidRPr="005E5EB0"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FE6DF7" w:rsidRDefault="00FE6DF7" w:rsidP="00FE6DF7">
            <w:pPr>
              <w:pStyle w:val="HTML"/>
              <w:jc w:val="center"/>
              <w:rPr>
                <w:rFonts w:ascii="GHEA Grapalat" w:hAnsi="GHEA Grapalat"/>
                <w:lang w:val="en-US"/>
              </w:rPr>
            </w:pPr>
            <w:r w:rsidRPr="00FE6DF7">
              <w:rPr>
                <w:rFonts w:ascii="GHEA Grapalat" w:hAnsi="GHEA Grapalat"/>
              </w:rPr>
              <w:t>продукт</w:t>
            </w:r>
          </w:p>
        </w:tc>
      </w:tr>
      <w:tr w:rsidR="005E5EB0" w:rsidRPr="005E5EB0" w:rsidTr="005E5EB0">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 xml:space="preserve">код международных закупок в соответствии с классификацией </w:t>
            </w:r>
            <w:r w:rsidRPr="00FE6DF7">
              <w:rPr>
                <w:rFonts w:ascii="GHEA Grapalat" w:hAnsi="GHEA Grapalat"/>
                <w:sz w:val="18"/>
                <w:lang w:val="en-US" w:eastAsia="en-US" w:bidi="ar-SA"/>
              </w:rPr>
              <w:t>GMA</w:t>
            </w:r>
            <w:r w:rsidR="005E5EB0" w:rsidRPr="00FE6DF7">
              <w:rPr>
                <w:rFonts w:ascii="GHEA Grapalat" w:hAnsi="GHEA Grapalat"/>
                <w:sz w:val="18"/>
                <w:lang w:eastAsia="en-US" w:bidi="ar-SA"/>
              </w:rPr>
              <w:t xml:space="preserve"> (</w:t>
            </w:r>
            <w:r w:rsidR="005E5EB0" w:rsidRPr="005E5EB0">
              <w:rPr>
                <w:rFonts w:ascii="GHEA Grapalat" w:hAnsi="GHEA Grapalat"/>
                <w:sz w:val="18"/>
                <w:lang w:val="en-US" w:eastAsia="en-US" w:bidi="ar-SA"/>
              </w:rPr>
              <w:t>CPV</w:t>
            </w:r>
            <w:r w:rsidR="005E5EB0" w:rsidRPr="00FE6DF7">
              <w:rPr>
                <w:rFonts w:ascii="GHEA Grapalat" w:hAnsi="GHEA Grapalat"/>
                <w:sz w:val="18"/>
                <w:lang w:eastAsia="en-US" w:bidi="ar-SA"/>
              </w:rPr>
              <w:t>)</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Pr>
                <w:rFonts w:ascii="GHEA Grapalat" w:hAnsi="GHEA Grapalat"/>
                <w:sz w:val="18"/>
                <w:lang w:val="en-US" w:eastAsia="en-US" w:bidi="ar-SA"/>
              </w:rPr>
              <w:t>Наменование</w:t>
            </w:r>
            <w:proofErr w:type="spellEnd"/>
            <w:r>
              <w:rPr>
                <w:rFonts w:ascii="GHEA Grapalat" w:hAnsi="GHEA Grapalat"/>
                <w:sz w:val="18"/>
                <w:lang w:val="en-US" w:eastAsia="en-US" w:bidi="ar-SA"/>
              </w:rPr>
              <w:t xml:space="preserve"> </w:t>
            </w:r>
            <w:r w:rsidR="005E5EB0" w:rsidRPr="005E5EB0">
              <w:rPr>
                <w:rFonts w:ascii="GHEA Grapalat" w:hAnsi="GHEA Grapalat"/>
                <w:sz w:val="18"/>
                <w:lang w:val="en-US" w:eastAsia="en-US" w:bidi="ar-SA"/>
              </w:rPr>
              <w:t xml:space="preserve">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 xml:space="preserve">торговая марка, торговая марка и название производителя </w:t>
            </w:r>
            <w:r w:rsidR="005E5EB0" w:rsidRPr="00FE6DF7">
              <w:rPr>
                <w:rFonts w:ascii="GHEA Grapalat" w:hAnsi="GHEA Grapalat"/>
                <w:sz w:val="18"/>
                <w:lang w:eastAsia="en-US" w:bidi="ar-SA"/>
              </w:rPr>
              <w:t>**</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техническое</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описание</w:t>
            </w:r>
            <w:proofErr w:type="spellEnd"/>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единица</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измерения</w:t>
            </w:r>
            <w:proofErr w:type="spellEnd"/>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FE6DF7"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цена</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за</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единицу</w:t>
            </w:r>
            <w:proofErr w:type="spellEnd"/>
            <w:r w:rsidRPr="00FE6DF7">
              <w:rPr>
                <w:rFonts w:ascii="GHEA Grapalat" w:hAnsi="GHEA Grapalat"/>
                <w:sz w:val="18"/>
                <w:lang w:val="en-US" w:eastAsia="en-US" w:bidi="ar-SA"/>
              </w:rPr>
              <w:t xml:space="preserve"> </w:t>
            </w:r>
          </w:p>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драм</w:t>
            </w:r>
            <w:proofErr w:type="spellEnd"/>
            <w:r>
              <w:rPr>
                <w:rFonts w:ascii="GHEA Grapalat" w:hAnsi="GHEA Grapalat"/>
                <w:sz w:val="18"/>
                <w:lang w:val="en-US" w:eastAsia="en-US" w:bidi="ar-SA"/>
              </w:rPr>
              <w:t>/</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общая</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стоимость</w:t>
            </w:r>
            <w:proofErr w:type="spellEnd"/>
            <w:r w:rsidRPr="00FE6DF7">
              <w:rPr>
                <w:rFonts w:ascii="GHEA Grapalat" w:hAnsi="GHEA Grapalat"/>
                <w:sz w:val="18"/>
                <w:lang w:val="en-US" w:eastAsia="en-US" w:bidi="ar-SA"/>
              </w:rPr>
              <w:t xml:space="preserve"> / </w:t>
            </w:r>
            <w:proofErr w:type="spellStart"/>
            <w:r w:rsidRPr="00FE6DF7">
              <w:rPr>
                <w:rFonts w:ascii="GHEA Grapalat" w:hAnsi="GHEA Grapalat"/>
                <w:sz w:val="18"/>
                <w:lang w:val="en-US" w:eastAsia="en-US" w:bidi="ar-SA"/>
              </w:rPr>
              <w:t>драм</w:t>
            </w:r>
            <w:proofErr w:type="spellEnd"/>
            <w:r>
              <w:rPr>
                <w:rFonts w:ascii="GHEA Grapalat" w:hAnsi="GHEA Grapalat"/>
                <w:sz w:val="18"/>
                <w:lang w:val="en-US" w:eastAsia="en-US" w:bidi="ar-SA"/>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общее</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количество</w:t>
            </w:r>
            <w:proofErr w:type="spellEnd"/>
            <w:r w:rsidRPr="00FE6DF7">
              <w:rPr>
                <w:rFonts w:ascii="GHEA Grapalat" w:hAnsi="GHEA Grapalat"/>
                <w:sz w:val="18"/>
                <w:lang w:val="en-US" w:eastAsia="en-US" w:bidi="ar-SA"/>
              </w:rPr>
              <w:t>:</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поставка</w:t>
            </w:r>
            <w:proofErr w:type="spellEnd"/>
          </w:p>
        </w:tc>
      </w:tr>
      <w:tr w:rsidR="005E5EB0" w:rsidRPr="005E5EB0" w:rsidTr="005E5EB0">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адрес</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proofErr w:type="spellStart"/>
            <w:r>
              <w:rPr>
                <w:rFonts w:ascii="GHEA Grapalat" w:hAnsi="GHEA Grapalat"/>
                <w:sz w:val="18"/>
                <w:lang w:val="en-US" w:eastAsia="en-US" w:bidi="ar-SA"/>
              </w:rPr>
              <w:t>Количество</w:t>
            </w:r>
            <w:proofErr w:type="spellEnd"/>
            <w:r>
              <w:rPr>
                <w:rFonts w:ascii="GHEA Grapalat" w:hAnsi="GHEA Grapalat"/>
                <w:sz w:val="18"/>
                <w:lang w:val="en-US" w:eastAsia="en-US" w:bidi="ar-SA"/>
              </w:rPr>
              <w:t xml:space="preserve"> </w:t>
            </w:r>
          </w:p>
        </w:tc>
        <w:tc>
          <w:tcPr>
            <w:tcW w:w="1518" w:type="dxa"/>
            <w:tcBorders>
              <w:top w:val="single" w:sz="4" w:space="0" w:color="auto"/>
              <w:left w:val="single" w:sz="4" w:space="0" w:color="auto"/>
              <w:bottom w:val="single" w:sz="4" w:space="0" w:color="auto"/>
              <w:right w:val="single" w:sz="4" w:space="0" w:color="auto"/>
            </w:tcBorders>
            <w:vAlign w:val="center"/>
          </w:tcPr>
          <w:p w:rsidR="005E5EB0" w:rsidRPr="005E5EB0" w:rsidRDefault="00FE6DF7" w:rsidP="005E5EB0">
            <w:pPr>
              <w:jc w:val="center"/>
              <w:rPr>
                <w:rFonts w:ascii="GHEA Grapalat" w:hAnsi="GHEA Grapalat"/>
                <w:sz w:val="18"/>
                <w:lang w:val="en-US" w:eastAsia="en-US" w:bidi="ar-SA"/>
              </w:rPr>
            </w:pPr>
            <w:proofErr w:type="spellStart"/>
            <w:r w:rsidRPr="00FE6DF7">
              <w:rPr>
                <w:rFonts w:ascii="GHEA Grapalat" w:hAnsi="GHEA Grapalat"/>
                <w:sz w:val="18"/>
                <w:lang w:val="en-US" w:eastAsia="en-US" w:bidi="ar-SA"/>
              </w:rPr>
              <w:t>крайний</w:t>
            </w:r>
            <w:proofErr w:type="spellEnd"/>
            <w:r w:rsidRPr="00FE6DF7">
              <w:rPr>
                <w:rFonts w:ascii="GHEA Grapalat" w:hAnsi="GHEA Grapalat"/>
                <w:sz w:val="18"/>
                <w:lang w:val="en-US" w:eastAsia="en-US" w:bidi="ar-SA"/>
              </w:rPr>
              <w:t xml:space="preserve"> </w:t>
            </w:r>
            <w:proofErr w:type="spellStart"/>
            <w:r w:rsidRPr="00FE6DF7">
              <w:rPr>
                <w:rFonts w:ascii="GHEA Grapalat" w:hAnsi="GHEA Grapalat"/>
                <w:sz w:val="18"/>
                <w:lang w:val="en-US" w:eastAsia="en-US" w:bidi="ar-SA"/>
              </w:rPr>
              <w:t>срок</w:t>
            </w:r>
            <w:proofErr w:type="spellEnd"/>
            <w:r w:rsidRPr="00FE6DF7">
              <w:rPr>
                <w:rFonts w:ascii="GHEA Grapalat" w:hAnsi="GHEA Grapalat"/>
                <w:sz w:val="18"/>
                <w:lang w:val="en-US" w:eastAsia="en-US" w:bidi="ar-SA"/>
              </w:rPr>
              <w:t xml:space="preserve"> </w:t>
            </w:r>
          </w:p>
          <w:p w:rsidR="005E5EB0" w:rsidRPr="005E5EB0" w:rsidRDefault="005E5EB0" w:rsidP="005E5EB0">
            <w:pPr>
              <w:jc w:val="center"/>
              <w:rPr>
                <w:rFonts w:ascii="GHEA Grapalat" w:hAnsi="GHEA Grapalat"/>
                <w:sz w:val="18"/>
                <w:lang w:val="en-US" w:eastAsia="en-US" w:bidi="ar-SA"/>
              </w:rPr>
            </w:pP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EB4DAA" w:rsidRDefault="00EB4DAA" w:rsidP="00153210">
            <w:pPr>
              <w:jc w:val="center"/>
              <w:rPr>
                <w:rFonts w:ascii="GHEA Grapalat" w:hAnsi="GHEA Grapalat"/>
                <w:sz w:val="20"/>
                <w:szCs w:val="20"/>
                <w:lang w:val="en-US"/>
              </w:rPr>
            </w:pPr>
            <w:r w:rsidRPr="00153210">
              <w:rPr>
                <w:rFonts w:ascii="GHEA Grapalat" w:hAnsi="GHEA Grapalat"/>
                <w:sz w:val="20"/>
                <w:szCs w:val="20"/>
              </w:rPr>
              <w:t>Х</w:t>
            </w:r>
            <w:r w:rsidR="00160A88" w:rsidRPr="00153210">
              <w:rPr>
                <w:rFonts w:ascii="GHEA Grapalat" w:hAnsi="GHEA Grapalat"/>
                <w:sz w:val="20"/>
                <w:szCs w:val="20"/>
              </w:rPr>
              <w:t>леб</w:t>
            </w:r>
            <w:proofErr w:type="gramStart"/>
            <w:r>
              <w:rPr>
                <w:rFonts w:ascii="GHEA Grapalat" w:hAnsi="GHEA Grapalat"/>
                <w:sz w:val="20"/>
                <w:szCs w:val="20"/>
                <w:lang w:val="en-US"/>
              </w:rPr>
              <w:t>,</w:t>
            </w:r>
            <w:proofErr w:type="spellStart"/>
            <w:r>
              <w:rPr>
                <w:rFonts w:ascii="GHEA Grapalat" w:hAnsi="GHEA Grapalat"/>
                <w:sz w:val="20"/>
                <w:szCs w:val="20"/>
                <w:lang w:val="en-US"/>
              </w:rPr>
              <w:t>м</w:t>
            </w:r>
            <w:proofErr w:type="gramEnd"/>
            <w:r>
              <w:rPr>
                <w:rFonts w:ascii="GHEA Grapalat" w:hAnsi="GHEA Grapalat"/>
                <w:sz w:val="20"/>
                <w:szCs w:val="20"/>
                <w:lang w:val="en-US"/>
              </w:rPr>
              <w:t>атнакаш</w:t>
            </w:r>
            <w:proofErr w:type="spellEnd"/>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Изготовлено из пшеничной муки первого </w:t>
            </w:r>
            <w:proofErr w:type="spellStart"/>
            <w:r w:rsidRPr="00153210">
              <w:rPr>
                <w:rFonts w:ascii="GHEA Grapalat" w:hAnsi="GHEA Grapalat"/>
              </w:rPr>
              <w:t>сорта</w:t>
            </w:r>
            <w:proofErr w:type="gramStart"/>
            <w:r w:rsidRPr="00153210">
              <w:rPr>
                <w:rFonts w:ascii="GHEA Grapalat" w:hAnsi="GHEA Grapalat"/>
              </w:rPr>
              <w:t>,</w:t>
            </w:r>
            <w:r w:rsidR="00EB4DAA" w:rsidRPr="00EB4DAA">
              <w:rPr>
                <w:rFonts w:ascii="GHEA Grapalat" w:hAnsi="GHEA Grapalat"/>
              </w:rPr>
              <w:t>т</w:t>
            </w:r>
            <w:proofErr w:type="gramEnd"/>
            <w:r w:rsidR="00EB4DAA" w:rsidRPr="00EB4DAA">
              <w:rPr>
                <w:rFonts w:ascii="GHEA Grapalat" w:hAnsi="GHEA Grapalat"/>
              </w:rPr>
              <w:t>ип</w:t>
            </w:r>
            <w:proofErr w:type="spellEnd"/>
            <w:r w:rsidR="00EB4DAA" w:rsidRPr="00EB4DAA">
              <w:rPr>
                <w:rFonts w:ascii="GHEA Grapalat" w:hAnsi="GHEA Grapalat"/>
              </w:rPr>
              <w:t xml:space="preserve"> </w:t>
            </w:r>
            <w:proofErr w:type="spellStart"/>
            <w:r w:rsidR="00EB4DAA" w:rsidRPr="00EB4DAA">
              <w:rPr>
                <w:rFonts w:ascii="GHEA Grapalat" w:hAnsi="GHEA Grapalat"/>
              </w:rPr>
              <w:t>матнакаш</w:t>
            </w:r>
            <w:proofErr w:type="spellEnd"/>
            <w:r w:rsidRPr="00153210">
              <w:rPr>
                <w:rFonts w:ascii="GHEA Grapalat" w:hAnsi="GHEA Grapalat"/>
              </w:rPr>
              <w:t xml:space="preserve"> АСТ 31-99. Безопасность в соответствии со статьей 8 N 2-III-4.9-01-2010 гигиенических норм и Закона РА о безопасности пищевых продуктов. Срок годности не менее 90%</w:t>
            </w:r>
          </w:p>
          <w:p w:rsidR="00160A88" w:rsidRPr="00153210" w:rsidRDefault="00160A88" w:rsidP="00153210">
            <w:pPr>
              <w:pStyle w:val="HTML"/>
              <w:jc w:val="center"/>
              <w:rPr>
                <w:rFonts w:ascii="GHEA Grapalat" w:hAnsi="GHEA Grapalat"/>
                <w:lang w:val="en-US"/>
              </w:rPr>
            </w:pPr>
          </w:p>
          <w:p w:rsidR="00160A88" w:rsidRPr="00153210" w:rsidRDefault="00160A88" w:rsidP="00153210">
            <w:pPr>
              <w:jc w:val="center"/>
              <w:rPr>
                <w:rFonts w:ascii="GHEA Grapalat" w:hAnsi="GHEA Grapalat"/>
                <w:sz w:val="20"/>
                <w:szCs w:val="20"/>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35585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Default="00160A88" w:rsidP="005E5EB0">
            <w:pPr>
              <w:jc w:val="center"/>
              <w:rPr>
                <w:rFonts w:ascii="Sylfaen" w:hAnsi="Sylfaen" w:cs="Sylfaen"/>
                <w:sz w:val="20"/>
                <w:szCs w:val="20"/>
                <w:lang w:val="en-US" w:eastAsia="en-US" w:bidi="ar-SA"/>
              </w:rPr>
            </w:pPr>
            <w:r>
              <w:rPr>
                <w:rFonts w:ascii="Sylfaen" w:hAnsi="Sylfaen" w:cs="Sylfaen"/>
                <w:sz w:val="20"/>
                <w:szCs w:val="20"/>
                <w:lang w:eastAsia="en-US" w:bidi="ar-SA"/>
              </w:rPr>
              <w:t>до</w:t>
            </w:r>
            <w:r w:rsidRPr="005E5EB0">
              <w:rPr>
                <w:sz w:val="20"/>
                <w:szCs w:val="20"/>
                <w:lang w:val="en-US" w:eastAsia="en-US" w:bidi="ar-SA"/>
              </w:rPr>
              <w:t xml:space="preserve"> 25.12.2020 </w:t>
            </w:r>
            <w:r>
              <w:rPr>
                <w:sz w:val="20"/>
                <w:szCs w:val="20"/>
                <w:lang w:val="en-US" w:eastAsia="en-US" w:bidi="ar-SA"/>
              </w:rPr>
              <w:t xml:space="preserve">      </w:t>
            </w:r>
            <w:proofErr w:type="spellStart"/>
            <w:r>
              <w:rPr>
                <w:sz w:val="20"/>
                <w:szCs w:val="20"/>
                <w:lang w:val="en-US" w:eastAsia="en-US" w:bidi="ar-SA"/>
              </w:rPr>
              <w:t>ка</w:t>
            </w:r>
            <w:r>
              <w:rPr>
                <w:rFonts w:ascii="Sylfaen" w:hAnsi="Sylfaen" w:cs="Sylfaen"/>
                <w:sz w:val="20"/>
                <w:szCs w:val="20"/>
                <w:lang w:val="en-US" w:eastAsia="en-US" w:bidi="ar-SA"/>
              </w:rPr>
              <w:t>ждий</w:t>
            </w:r>
            <w:proofErr w:type="spellEnd"/>
            <w:r>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день</w:t>
            </w:r>
            <w:proofErr w:type="spellEnd"/>
          </w:p>
          <w:p w:rsidR="00160A88" w:rsidRPr="005E5EB0" w:rsidRDefault="00160A88" w:rsidP="005E5EB0">
            <w:pPr>
              <w:jc w:val="center"/>
              <w:rPr>
                <w:sz w:val="20"/>
                <w:szCs w:val="20"/>
                <w:lang w:val="en-US" w:eastAsia="en-US" w:bidi="ar-SA"/>
              </w:rPr>
            </w:pPr>
            <w:r>
              <w:rPr>
                <w:rFonts w:ascii="Sylfaen" w:hAnsi="Sylfaen" w:cs="Sylfaen"/>
                <w:sz w:val="20"/>
                <w:szCs w:val="20"/>
                <w:lang w:val="en-US" w:eastAsia="en-US" w:bidi="ar-SA"/>
              </w:rPr>
              <w:t>в 9;00</w:t>
            </w: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15313110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картофель</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r w:rsidRPr="00153210">
              <w:rPr>
                <w:rFonts w:ascii="GHEA Grapalat" w:hAnsi="GHEA Grapalat"/>
                <w:sz w:val="20"/>
                <w:szCs w:val="20"/>
                <w:lang w:val="hy-AM" w:eastAsia="en-US" w:bidi="ar-SA"/>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proofErr w:type="gramStart"/>
            <w:r w:rsidRPr="00153210">
              <w:rPr>
                <w:rFonts w:ascii="GHEA Grapalat" w:hAnsi="GHEA Grapalat"/>
              </w:rPr>
              <w:t xml:space="preserve">Ранние и поздние, I типа, без травм, без </w:t>
            </w:r>
            <w:r w:rsidRPr="00153210">
              <w:rPr>
                <w:rFonts w:ascii="GHEA Grapalat" w:hAnsi="GHEA Grapalat"/>
              </w:rPr>
              <w:lastRenderedPageBreak/>
              <w:t>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w:t>
            </w:r>
            <w:proofErr w:type="gramEnd"/>
            <w:r w:rsidRPr="00153210">
              <w:rPr>
                <w:rFonts w:ascii="GHEA Grapalat" w:hAnsi="GHEA Grapalat"/>
              </w:rPr>
              <w:t xml:space="preserve">) </w:t>
            </w:r>
            <w:proofErr w:type="gramStart"/>
            <w:r w:rsidRPr="00153210">
              <w:rPr>
                <w:rFonts w:ascii="GHEA Grapalat" w:hAnsi="GHEA Grapalat"/>
              </w:rPr>
              <w:t>см</w:t>
            </w:r>
            <w:proofErr w:type="gramEnd"/>
            <w:r w:rsidRPr="00153210">
              <w:rPr>
                <w:rFonts w:ascii="GHEA Grapalat" w:hAnsi="GHEA Grapalat"/>
              </w:rPr>
              <w:t xml:space="preserve">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153210">
              <w:rPr>
                <w:rFonts w:ascii="Cambria Math" w:hAnsi="Cambria Math" w:cs="Cambria Math"/>
              </w:rPr>
              <w:t>​​</w:t>
            </w:r>
            <w:r w:rsidRPr="00153210">
              <w:rPr>
                <w:rFonts w:ascii="GHEA Grapalat" w:hAnsi="GHEA Grapalat"/>
              </w:rPr>
              <w:t>овощах и о безопасности пищевых продуктов», принятая Указом № 1913-N от 21 декабря 2011 г.</w:t>
            </w:r>
          </w:p>
          <w:p w:rsidR="00160A88" w:rsidRPr="00153210" w:rsidRDefault="00160A88" w:rsidP="00153210">
            <w:pPr>
              <w:jc w:val="center"/>
              <w:rPr>
                <w:rFonts w:ascii="GHEA Grapalat" w:hAnsi="GHEA Grapalat"/>
                <w:sz w:val="20"/>
                <w:szCs w:val="20"/>
                <w:lang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12</w:t>
            </w:r>
            <w:r w:rsidRPr="005E5EB0">
              <w:rPr>
                <w:rFonts w:ascii="GHEA Grapalat" w:hAnsi="GHEA Grapalat" w:cs="Arial"/>
                <w:sz w:val="20"/>
                <w:szCs w:val="20"/>
                <w:lang w:val="en-US" w:eastAsia="en-US" w:bidi="ar-SA"/>
              </w:rPr>
              <w:t>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35585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r w:rsidRPr="004D30FE">
              <w:rPr>
                <w:rFonts w:ascii="GHEA Grapalat" w:hAnsi="GHEA Grapalat"/>
                <w:sz w:val="20"/>
                <w:szCs w:val="20"/>
                <w:lang w:eastAsia="en-US" w:bidi="ar-SA"/>
              </w:rPr>
              <w:t xml:space="preserve">Գ                         о </w:t>
            </w:r>
            <w:proofErr w:type="spellStart"/>
            <w:r w:rsidRPr="004D30FE">
              <w:rPr>
                <w:rFonts w:ascii="GHEA Grapalat" w:hAnsi="GHEA Grapalat"/>
                <w:sz w:val="20"/>
                <w:szCs w:val="20"/>
                <w:lang w:eastAsia="en-US" w:bidi="ar-SA"/>
              </w:rPr>
              <w:t>Таперакан</w:t>
            </w:r>
            <w:proofErr w:type="spellEnd"/>
            <w:r w:rsidRPr="004D30FE">
              <w:rPr>
                <w:rFonts w:ascii="GHEA Grapalat" w:hAnsi="GHEA Grapalat"/>
                <w:sz w:val="20"/>
                <w:szCs w:val="20"/>
                <w:lang w:eastAsia="en-US" w:bidi="ar-SA"/>
              </w:rPr>
              <w:t xml:space="preserve"> </w:t>
            </w:r>
            <w:proofErr w:type="spellStart"/>
            <w:r w:rsidRPr="004D30FE">
              <w:rPr>
                <w:rFonts w:ascii="GHEA Grapalat" w:hAnsi="GHEA Grapalat"/>
                <w:sz w:val="20"/>
                <w:szCs w:val="20"/>
                <w:lang w:eastAsia="en-US" w:bidi="ar-SA"/>
              </w:rPr>
              <w:t>ул</w:t>
            </w:r>
            <w:proofErr w:type="spellEnd"/>
            <w:r w:rsidRPr="004D30FE">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2</w:t>
            </w:r>
            <w:r w:rsidRPr="005E5EB0">
              <w:rPr>
                <w:rFonts w:ascii="GHEA Grapalat" w:hAnsi="GHEA Grapalat" w:cs="Arial"/>
                <w:sz w:val="20"/>
                <w:szCs w:val="20"/>
                <w:lang w:val="en-US" w:eastAsia="en-US" w:bidi="ar-SA"/>
              </w:rPr>
              <w:t>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Default="00160A88" w:rsidP="00A67D06">
            <w:pPr>
              <w:pStyle w:val="HTML"/>
            </w:pPr>
            <w:r>
              <w:rPr>
                <w:rFonts w:ascii="Sylfaen" w:hAnsi="Sylfaen" w:cs="Sylfaen"/>
                <w:lang w:eastAsia="en-US"/>
              </w:rPr>
              <w:t xml:space="preserve">До </w:t>
            </w:r>
            <w:r w:rsidRPr="005E5EB0">
              <w:rPr>
                <w:lang w:val="en-US" w:eastAsia="en-US"/>
              </w:rPr>
              <w:t xml:space="preserve">25.12.2020 </w:t>
            </w:r>
            <w:r w:rsidRPr="00FE6DF7">
              <w:rPr>
                <w:rFonts w:ascii="Sylfaen" w:hAnsi="Sylfaen" w:cs="Sylfaen"/>
                <w:lang w:val="en-US" w:eastAsia="en-US"/>
              </w:rPr>
              <w:lastRenderedPageBreak/>
              <w:t xml:space="preserve">в </w:t>
            </w:r>
            <w:proofErr w:type="spellStart"/>
            <w:r>
              <w:rPr>
                <w:lang w:val="en-US" w:eastAsia="en-US"/>
              </w:rPr>
              <w:t>ка</w:t>
            </w:r>
            <w:r>
              <w:rPr>
                <w:rFonts w:ascii="Sylfaen" w:hAnsi="Sylfaen" w:cs="Sylfaen"/>
                <w:lang w:val="en-US" w:eastAsia="en-US"/>
              </w:rPr>
              <w:t>ждую</w:t>
            </w:r>
            <w:proofErr w:type="spellEnd"/>
            <w:r>
              <w:t xml:space="preserve"> неделю</w:t>
            </w:r>
          </w:p>
          <w:p w:rsidR="00160A88" w:rsidRPr="005E5EB0" w:rsidRDefault="00160A88" w:rsidP="005E5EB0">
            <w:pPr>
              <w:jc w:val="center"/>
              <w:rPr>
                <w:sz w:val="20"/>
                <w:szCs w:val="20"/>
                <w:lang w:val="en-US" w:eastAsia="en-US" w:bidi="ar-SA"/>
              </w:rPr>
            </w:pP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15851100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Макароны / Вермишель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Обычные макаронные изделия из не допускающего пригорания теста, в зависимости от типа и качества муки: A (мука из твердой пшеницы), </w:t>
            </w:r>
            <w:r w:rsidRPr="00153210">
              <w:rPr>
                <w:rFonts w:ascii="GHEA Grapalat" w:hAnsi="GHEA Grapalat"/>
              </w:rPr>
              <w:lastRenderedPageBreak/>
              <w:t xml:space="preserve">B (пшеничная мука из мягкого глазури), B (пшеничная мука для выпечки), </w:t>
            </w:r>
            <w:proofErr w:type="gramStart"/>
            <w:r w:rsidRPr="00153210">
              <w:rPr>
                <w:rFonts w:ascii="GHEA Grapalat" w:hAnsi="GHEA Grapalat"/>
              </w:rPr>
              <w:t>жареные</w:t>
            </w:r>
            <w:proofErr w:type="gramEnd"/>
            <w:r w:rsidRPr="00153210">
              <w:rPr>
                <w:rFonts w:ascii="GHEA Grapalat" w:hAnsi="GHEA Grapalat"/>
              </w:rPr>
              <w:t xml:space="preserve"> и не жареные, ГОСТ 875-92 или эквивалентные. Безопасность в соответствии с N 2-III-4.9-01-2010 гигиеническими нормами и маркировкой - Статья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35585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r>
              <w:rPr>
                <w:rFonts w:ascii="Sylfaen" w:hAnsi="Sylfaen" w:cs="Sylfaen"/>
                <w:sz w:val="20"/>
                <w:szCs w:val="20"/>
                <w:lang w:eastAsia="en-US" w:bidi="ar-SA"/>
              </w:rPr>
              <w:t xml:space="preserve">До </w:t>
            </w:r>
            <w:r w:rsidRPr="005E5EB0">
              <w:rPr>
                <w:sz w:val="20"/>
                <w:szCs w:val="20"/>
                <w:lang w:val="en-US" w:eastAsia="en-US" w:bidi="ar-SA"/>
              </w:rPr>
              <w:t xml:space="preserve">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4</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15831000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сахар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proofErr w:type="gramStart"/>
            <w:r w:rsidRPr="00153210">
              <w:rPr>
                <w:rFonts w:ascii="GHEA Grapalat" w:hAnsi="GHEA Grapalat"/>
              </w:rPr>
              <w:t>Белый</w:t>
            </w:r>
            <w:proofErr w:type="gramEnd"/>
            <w:r w:rsidRPr="00153210">
              <w:rPr>
                <w:rFonts w:ascii="GHEA Grapalat" w:hAnsi="GHEA Grapalat"/>
              </w:rPr>
              <w:t xml:space="preserve">, свекольный, объемный, сладкий, без запаха или запаха (как сухой, так и в растворе). Раствор сахара должен быть прозрачным, не содержать нерастворенных осадков и побочных продуктов, масса сахарозы не менее 99,75% (содержание сухого вещества), масса влаги не более 0,14%, масса ферросплавов: Не более 0,0003% по ГОСТ 21-94 или </w:t>
            </w:r>
            <w:r w:rsidRPr="00153210">
              <w:rPr>
                <w:rFonts w:ascii="GHEA Grapalat" w:hAnsi="GHEA Grapalat"/>
              </w:rPr>
              <w:lastRenderedPageBreak/>
              <w:t>эквивалент. Безопасность в соответствии с N 2-III-4.9-01-2010 гигиеническими нормами и маркировкой - Статья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70</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5E5EB0">
            <w:pPr>
              <w:ind w:left="113" w:right="113"/>
              <w:jc w:val="center"/>
              <w:rPr>
                <w:rFonts w:ascii="GHEA Grapalat" w:hAnsi="GHEA Grapalat"/>
                <w:sz w:val="20"/>
                <w:szCs w:val="20"/>
                <w:lang w:eastAsia="en-US" w:bidi="ar-SA"/>
              </w:rPr>
            </w:pPr>
            <w:r w:rsidRPr="005E5EB0">
              <w:rPr>
                <w:rFonts w:ascii="GHEA Grapalat" w:hAnsi="GHEA Grapalat"/>
                <w:sz w:val="20"/>
                <w:szCs w:val="20"/>
                <w:lang w:val="en-US" w:eastAsia="en-US" w:bidi="ar-SA"/>
              </w:rPr>
              <w:t>գ</w:t>
            </w:r>
            <w:r w:rsidRPr="004D30FE">
              <w:rPr>
                <w:rFonts w:ascii="GHEA Grapalat" w:hAnsi="GHEA Grapalat"/>
                <w:sz w:val="20"/>
                <w:szCs w:val="20"/>
                <w:lang w:eastAsia="en-US" w:bidi="ar-SA"/>
              </w:rPr>
              <w:t xml:space="preserve">. </w:t>
            </w:r>
            <w:r>
              <w:rPr>
                <w:rFonts w:ascii="GHEA Grapalat" w:hAnsi="GHEA Grapalat"/>
                <w:sz w:val="20"/>
                <w:szCs w:val="20"/>
                <w:lang w:val="hy-AM" w:eastAsia="en-US" w:bidi="ar-SA"/>
              </w:rPr>
              <w:t>Տափերա</w:t>
            </w:r>
            <w:r w:rsidRPr="004D30FE">
              <w:rPr>
                <w:rFonts w:ascii="GHEA Grapalat" w:hAnsi="GHEA Grapalat"/>
                <w:sz w:val="20"/>
                <w:szCs w:val="20"/>
                <w:lang w:eastAsia="en-US" w:bidi="ar-SA"/>
              </w:rPr>
              <w:t xml:space="preserve">                                  </w:t>
            </w:r>
            <w:r>
              <w:rPr>
                <w:rFonts w:ascii="GHEA Grapalat" w:hAnsi="GHEA Grapalat"/>
                <w:sz w:val="20"/>
                <w:szCs w:val="20"/>
                <w:lang w:eastAsia="en-US" w:bidi="ar-SA"/>
              </w:rPr>
              <w:t>о</w:t>
            </w:r>
            <w:r w:rsidRPr="004D30FE">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Таперакан</w:t>
            </w:r>
            <w:proofErr w:type="spellEnd"/>
            <w:r w:rsidRPr="004D30FE">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sidRPr="004D30FE">
              <w:rPr>
                <w:rFonts w:ascii="GHEA Grapalat" w:hAnsi="GHEA Grapalat"/>
                <w:sz w:val="20"/>
                <w:szCs w:val="20"/>
                <w:lang w:eastAsia="en-US" w:bidi="ar-SA"/>
              </w:rPr>
              <w:t xml:space="preserve"> </w:t>
            </w:r>
            <w:r>
              <w:rPr>
                <w:rFonts w:ascii="GHEA Grapalat" w:hAnsi="GHEA Grapalat"/>
                <w:sz w:val="20"/>
                <w:szCs w:val="20"/>
                <w:lang w:eastAsia="en-US" w:bidi="ar-SA"/>
              </w:rPr>
              <w:t>Исакова</w:t>
            </w:r>
            <w:r w:rsidRPr="004D30FE">
              <w:rPr>
                <w:rFonts w:ascii="GHEA Grapalat" w:hAnsi="GHEA Grapalat"/>
                <w:sz w:val="20"/>
                <w:szCs w:val="20"/>
                <w:lang w:eastAsia="en-US" w:bidi="ar-SA"/>
              </w:rPr>
              <w:t xml:space="preserve">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70</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r>
              <w:rPr>
                <w:rFonts w:ascii="Sylfaen" w:hAnsi="Sylfaen" w:cs="Sylfaen"/>
                <w:sz w:val="20"/>
                <w:szCs w:val="20"/>
                <w:lang w:eastAsia="en-US" w:bidi="ar-SA"/>
              </w:rPr>
              <w:t xml:space="preserve">До </w:t>
            </w:r>
            <w:r w:rsidRPr="005E5EB0">
              <w:rPr>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5</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15112150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Куринная  мясо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proofErr w:type="gramStart"/>
            <w:r w:rsidRPr="00153210">
              <w:rPr>
                <w:rFonts w:ascii="GHEA Grapalat" w:hAnsi="GHEA Grapalat"/>
              </w:rPr>
              <w:t>Чистая</w:t>
            </w:r>
            <w:proofErr w:type="gramEnd"/>
            <w:r w:rsidRPr="00153210">
              <w:rPr>
                <w:rFonts w:ascii="GHEA Grapalat" w:hAnsi="GHEA Grapalat"/>
              </w:rPr>
              <w:t>, бескровная, без запаха, завернутая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1919 года.</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Default="00160A88" w:rsidP="00355850">
            <w:pPr>
              <w:ind w:left="113" w:right="113"/>
              <w:rPr>
                <w:rFonts w:ascii="GHEA Grapalat" w:hAnsi="GHEA Grapalat"/>
                <w:sz w:val="20"/>
                <w:szCs w:val="20"/>
                <w:lang w:val="en-US" w:eastAsia="en-US" w:bidi="ar-SA"/>
              </w:rPr>
            </w:pPr>
            <w:r>
              <w:rPr>
                <w:rFonts w:ascii="GHEA Grapalat" w:hAnsi="GHEA Grapalat"/>
                <w:sz w:val="20"/>
                <w:szCs w:val="20"/>
                <w:lang w:eastAsia="en-US" w:bidi="ar-SA"/>
              </w:rPr>
              <w:t xml:space="preserve">                                        </w:t>
            </w:r>
          </w:p>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w:t>
            </w:r>
            <w:r w:rsidRPr="005E5EB0">
              <w:rPr>
                <w:rFonts w:ascii="GHEA Grapalat" w:hAnsi="GHEA Grapalat" w:cs="Arial"/>
                <w:sz w:val="20"/>
                <w:szCs w:val="20"/>
                <w:lang w:val="en-US" w:eastAsia="en-US" w:bidi="ar-SA"/>
              </w:rPr>
              <w:t>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r>
              <w:rPr>
                <w:rFonts w:ascii="Sylfaen" w:hAnsi="Sylfaen" w:cs="Sylfaen"/>
                <w:sz w:val="20"/>
                <w:szCs w:val="20"/>
                <w:lang w:eastAsia="en-US" w:bidi="ar-SA"/>
              </w:rPr>
              <w:t xml:space="preserve">До </w:t>
            </w:r>
            <w:r w:rsidRPr="005E5EB0">
              <w:rPr>
                <w:sz w:val="20"/>
                <w:szCs w:val="20"/>
                <w:lang w:val="en-US" w:eastAsia="en-US" w:bidi="ar-SA"/>
              </w:rPr>
              <w:t xml:space="preserve">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6</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proofErr w:type="gramStart"/>
            <w:r w:rsidRPr="00153210">
              <w:rPr>
                <w:rFonts w:ascii="GHEA Grapalat" w:hAnsi="GHEA Grapalat"/>
                <w:sz w:val="20"/>
                <w:szCs w:val="20"/>
              </w:rPr>
              <w:t>Сливочный</w:t>
            </w:r>
            <w:proofErr w:type="gramEnd"/>
            <w:r w:rsidRPr="00153210">
              <w:rPr>
                <w:rFonts w:ascii="GHEA Grapalat" w:hAnsi="GHEA Grapalat"/>
                <w:sz w:val="20"/>
                <w:szCs w:val="20"/>
              </w:rPr>
              <w:t xml:space="preserve"> масло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Сливочный, насыщенный: 71,5-82,5%, высококачественный, свежий, содержание белка 0,7 г, углеводы 0,7 г, 740 ккал 200-250 г или 20-25 кг в </w:t>
            </w:r>
            <w:r w:rsidRPr="00153210">
              <w:rPr>
                <w:rFonts w:ascii="GHEA Grapalat" w:hAnsi="GHEA Grapalat"/>
              </w:rPr>
              <w:lastRenderedPageBreak/>
              <w:t>заводских упаковках, ГОСТ 37-91 или эквивалент. Безопасность и маркировка согласно Правительству РА 2006. Статья 8 Закона Республики Армения «О молоке и молочном техническом регулировании» и Указ № 1925-N от 21 декабря 2009 года.</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Default="00160A88" w:rsidP="00A67D06">
            <w:pPr>
              <w:pStyle w:val="HTML"/>
            </w:pPr>
            <w:r w:rsidRPr="00A67D06">
              <w:rPr>
                <w:rFonts w:ascii="Sylfaen" w:hAnsi="Sylfaen" w:cs="Sylfaen"/>
                <w:lang w:eastAsia="en-US"/>
              </w:rPr>
              <w:t xml:space="preserve">До   </w:t>
            </w:r>
            <w:r w:rsidRPr="00A67D06">
              <w:rPr>
                <w:lang w:eastAsia="en-US"/>
              </w:rPr>
              <w:t xml:space="preserve">25.12.2020 </w:t>
            </w:r>
            <w:r w:rsidRPr="00A67D06">
              <w:rPr>
                <w:rFonts w:ascii="Sylfaen" w:hAnsi="Sylfaen" w:cs="Sylfaen"/>
                <w:lang w:eastAsia="en-US"/>
              </w:rPr>
              <w:t xml:space="preserve"> в </w:t>
            </w:r>
            <w:r w:rsidRPr="00A67D06">
              <w:rPr>
                <w:lang w:eastAsia="en-US"/>
              </w:rPr>
              <w:t>ка</w:t>
            </w:r>
            <w:r w:rsidRPr="00A67D06">
              <w:rPr>
                <w:rFonts w:ascii="Sylfaen" w:hAnsi="Sylfaen" w:cs="Sylfaen"/>
                <w:lang w:eastAsia="en-US"/>
              </w:rPr>
              <w:t>ждую</w:t>
            </w:r>
            <w:r>
              <w:t xml:space="preserve"> неделю</w:t>
            </w:r>
          </w:p>
          <w:p w:rsidR="00160A88" w:rsidRPr="00A67D06" w:rsidRDefault="00160A88" w:rsidP="005E5EB0">
            <w:pPr>
              <w:jc w:val="center"/>
              <w:rPr>
                <w:sz w:val="20"/>
                <w:szCs w:val="20"/>
                <w:lang w:eastAsia="en-US" w:bidi="ar-SA"/>
              </w:rPr>
            </w:pP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7</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15421100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масло подсолнечное рафинированное</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20</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20</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A67D06" w:rsidRDefault="00160A88" w:rsidP="00A67D06">
            <w:pPr>
              <w:jc w:val="center"/>
              <w:rPr>
                <w:sz w:val="20"/>
                <w:szCs w:val="20"/>
                <w:lang w:eastAsia="en-US" w:bidi="ar-SA"/>
              </w:rPr>
            </w:pPr>
            <w:r w:rsidRPr="00A67D06">
              <w:rPr>
                <w:rFonts w:ascii="Sylfaen" w:hAnsi="Sylfaen" w:cs="Sylfaen"/>
                <w:sz w:val="20"/>
                <w:szCs w:val="20"/>
                <w:lang w:eastAsia="en-US" w:bidi="ar-SA"/>
              </w:rPr>
              <w:t xml:space="preserve">До </w:t>
            </w:r>
            <w:r w:rsidRPr="00A67D06">
              <w:rPr>
                <w:sz w:val="20"/>
                <w:szCs w:val="20"/>
                <w:lang w:eastAsia="en-US" w:bidi="ar-SA"/>
              </w:rPr>
              <w:t xml:space="preserve">25.12.2020 </w:t>
            </w:r>
            <w:r w:rsidRPr="00A67D06">
              <w:rPr>
                <w:rFonts w:ascii="Sylfaen" w:hAnsi="Sylfaen" w:cs="Sylfaen"/>
                <w:sz w:val="20"/>
                <w:szCs w:val="20"/>
                <w:lang w:eastAsia="en-US" w:bidi="ar-SA"/>
              </w:rPr>
              <w:t xml:space="preserve">в  </w:t>
            </w:r>
            <w:proofErr w:type="spellStart"/>
            <w:r w:rsidRPr="00A67D06">
              <w:rPr>
                <w:rFonts w:ascii="Sylfaen" w:hAnsi="Sylfaen" w:cs="Sylfaen"/>
                <w:sz w:val="20"/>
                <w:szCs w:val="20"/>
                <w:lang w:eastAsia="en-US" w:bidi="ar-SA"/>
              </w:rPr>
              <w:t>кажд</w:t>
            </w:r>
            <w:r>
              <w:rPr>
                <w:rFonts w:ascii="Sylfaen" w:hAnsi="Sylfaen" w:cs="Sylfaen"/>
                <w:sz w:val="20"/>
                <w:szCs w:val="20"/>
                <w:lang w:val="en-US" w:eastAsia="en-US" w:bidi="ar-SA"/>
              </w:rPr>
              <w:t>ий</w:t>
            </w:r>
            <w:proofErr w:type="spellEnd"/>
            <w:r>
              <w:rPr>
                <w:rFonts w:ascii="Sylfaen" w:hAnsi="Sylfaen" w:cs="Sylfaen"/>
                <w:sz w:val="20"/>
                <w:szCs w:val="20"/>
                <w:lang w:eastAsia="en-US" w:bidi="ar-SA"/>
              </w:rPr>
              <w:t xml:space="preserve"> </w:t>
            </w:r>
            <w:r w:rsidRPr="00A67D06">
              <w:rPr>
                <w:rFonts w:ascii="Sylfaen" w:hAnsi="Sylfaen" w:cs="Sylfaen"/>
                <w:sz w:val="20"/>
                <w:szCs w:val="20"/>
                <w:lang w:eastAsia="en-US" w:bidi="ar-SA"/>
              </w:rPr>
              <w:t>месяц</w:t>
            </w: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8</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03211300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рис</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Белый, крупный, высокий, длинный тип, неразбитый, разделенный по ширине от 1 до 4 </w:t>
            </w:r>
            <w:r w:rsidRPr="00153210">
              <w:rPr>
                <w:rFonts w:ascii="GHEA Grapalat" w:hAnsi="GHEA Grapalat"/>
              </w:rPr>
              <w:lastRenderedPageBreak/>
              <w:t>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40</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40</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Default="00160A88" w:rsidP="00FE6DF7">
            <w:pPr>
              <w:pStyle w:val="HTML"/>
            </w:pPr>
            <w:proofErr w:type="spellStart"/>
            <w:r>
              <w:rPr>
                <w:rFonts w:ascii="Sylfaen" w:hAnsi="Sylfaen" w:cs="Sylfaen"/>
                <w:lang w:val="en-US" w:eastAsia="en-US"/>
              </w:rPr>
              <w:t>До</w:t>
            </w:r>
            <w:proofErr w:type="spellEnd"/>
            <w:r>
              <w:rPr>
                <w:rFonts w:ascii="Sylfaen" w:hAnsi="Sylfaen" w:cs="Sylfaen"/>
                <w:lang w:val="en-US" w:eastAsia="en-US"/>
              </w:rPr>
              <w:t xml:space="preserve">  </w:t>
            </w:r>
            <w:r w:rsidRPr="005E5EB0">
              <w:rPr>
                <w:lang w:val="en-US" w:eastAsia="en-US"/>
              </w:rPr>
              <w:t xml:space="preserve">25.12.2020 </w:t>
            </w:r>
            <w:r w:rsidRPr="00A67D06">
              <w:t>в каждую неделю</w:t>
            </w:r>
          </w:p>
          <w:p w:rsidR="00160A88" w:rsidRPr="005E5EB0" w:rsidRDefault="00160A88" w:rsidP="005E5EB0">
            <w:pPr>
              <w:jc w:val="center"/>
              <w:rPr>
                <w:sz w:val="20"/>
                <w:szCs w:val="20"/>
                <w:lang w:val="en-US" w:eastAsia="en-US" w:bidi="ar-SA"/>
              </w:rPr>
            </w:pP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15616000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Гречка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Гречиха I типа, влажность не более 14,0%, зерно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w:t>
            </w:r>
            <w:r w:rsidRPr="00153210">
              <w:rPr>
                <w:rFonts w:ascii="GHEA Grapalat" w:hAnsi="GHEA Grapalat"/>
              </w:rPr>
              <w:lastRenderedPageBreak/>
              <w:t>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7</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7</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rPr>
                <w:rFonts w:ascii="Sylfaen" w:hAnsi="Sylfaen" w:cs="Sylfaen"/>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p w:rsidR="00160A88" w:rsidRPr="005E5EB0" w:rsidRDefault="00160A88" w:rsidP="005E5EB0">
            <w:pPr>
              <w:jc w:val="center"/>
              <w:rPr>
                <w:sz w:val="20"/>
                <w:szCs w:val="20"/>
                <w:lang w:val="en-US" w:eastAsia="en-US" w:bidi="ar-SA"/>
              </w:rPr>
            </w:pPr>
          </w:p>
        </w:tc>
      </w:tr>
      <w:tr w:rsidR="00160A88" w:rsidRPr="005E5EB0" w:rsidTr="00FE6DF7">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15331153</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чечевица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Три типа, однородный, чистый, сухой - влажность (14,0-17,0)% не является необходимой. Безопасность согласно гигиеническим нормам N 8-III-4.9-01-2010, ст.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5</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sz w:val="20"/>
                <w:szCs w:val="20"/>
              </w:rPr>
            </w:pPr>
            <w:r w:rsidRPr="00FE6DF7">
              <w:rPr>
                <w:sz w:val="20"/>
                <w:szCs w:val="20"/>
              </w:rPr>
              <w:t xml:space="preserve">До  25.12.2020 </w:t>
            </w:r>
            <w:r w:rsidRPr="00A67D06">
              <w:rPr>
                <w:sz w:val="20"/>
                <w:szCs w:val="20"/>
              </w:rPr>
              <w:t>в каждую неделю</w:t>
            </w:r>
          </w:p>
        </w:tc>
      </w:tr>
      <w:tr w:rsidR="00160A88" w:rsidRPr="005E5EB0" w:rsidTr="00FE6DF7">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11</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15331154</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тромб</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Сушеный, очищенный, желтый. Безопасность - Статья 8 гигиенических норм N 2-III-4.9-01-2010 и Закон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60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sz w:val="20"/>
                <w:szCs w:val="20"/>
              </w:rPr>
            </w:pPr>
            <w:r w:rsidRPr="00FE6DF7">
              <w:rPr>
                <w:sz w:val="20"/>
                <w:szCs w:val="20"/>
              </w:rPr>
              <w:t xml:space="preserve">До  25.12.2020 </w:t>
            </w:r>
            <w:r w:rsidRPr="00A67D06">
              <w:rPr>
                <w:sz w:val="20"/>
                <w:szCs w:val="20"/>
              </w:rPr>
              <w:t>в каждую неделю</w:t>
            </w:r>
          </w:p>
        </w:tc>
      </w:tr>
      <w:tr w:rsidR="00160A88" w:rsidRPr="005E5EB0" w:rsidTr="0015321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12</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15617000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крупа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proofErr w:type="gramStart"/>
            <w:r w:rsidRPr="00153210">
              <w:rPr>
                <w:rFonts w:ascii="GHEA Grapalat" w:hAnsi="GHEA Grapalat"/>
              </w:rPr>
              <w:t xml:space="preserve">Зерна пшеницы измельчают путем измельчения или последующего дробления, зерна являются либо окантованными, либо закругленными, содержание влаги не более 14%, смеси для мусора не более 0,3%, пшеница высокого и </w:t>
            </w:r>
            <w:r w:rsidRPr="00153210">
              <w:rPr>
                <w:rFonts w:ascii="GHEA Grapalat" w:hAnsi="GHEA Grapalat"/>
              </w:rPr>
              <w:lastRenderedPageBreak/>
              <w:t xml:space="preserve">первого сорта, безопасность и маркировка согласно Правительству РА 2007 </w:t>
            </w:r>
            <w:proofErr w:type="spellStart"/>
            <w:r w:rsidRPr="00153210">
              <w:rPr>
                <w:rFonts w:ascii="GHEA Grapalat" w:hAnsi="GHEA Grapalat"/>
              </w:rPr>
              <w:t>Technical</w:t>
            </w:r>
            <w:r w:rsidRPr="00153210">
              <w:rPr>
                <w:rFonts w:ascii="GHEA Grapalat" w:hAnsi="GHEA Grapalat" w:cs="Sylfaen"/>
              </w:rPr>
              <w:t>եխն</w:t>
            </w:r>
            <w:proofErr w:type="spellEnd"/>
            <w:r w:rsidRPr="00153210">
              <w:rPr>
                <w:rFonts w:ascii="GHEA Grapalat" w:hAnsi="GHEA Grapalat"/>
              </w:rPr>
              <w:t xml:space="preserve"> </w:t>
            </w:r>
            <w:proofErr w:type="spellStart"/>
            <w:r w:rsidRPr="00153210">
              <w:rPr>
                <w:rFonts w:ascii="GHEA Grapalat" w:hAnsi="GHEA Grapalat"/>
              </w:rPr>
              <w:t>for</w:t>
            </w:r>
            <w:r w:rsidRPr="00153210">
              <w:rPr>
                <w:rFonts w:ascii="GHEA Grapalat" w:hAnsi="GHEA Grapalat" w:cs="Sylfaen"/>
              </w:rPr>
              <w:t>կ</w:t>
            </w:r>
            <w:proofErr w:type="spellEnd"/>
            <w:r w:rsidRPr="00153210">
              <w:rPr>
                <w:rFonts w:ascii="GHEA Grapalat" w:hAnsi="GHEA Grapalat"/>
              </w:rPr>
              <w:t xml:space="preserve"> </w:t>
            </w:r>
            <w:r w:rsidRPr="00153210">
              <w:rPr>
                <w:rFonts w:ascii="GHEA Grapalat" w:hAnsi="GHEA Grapalat" w:cs="Times New Roman"/>
              </w:rPr>
              <w:t>Технический</w:t>
            </w:r>
            <w:r w:rsidRPr="00153210">
              <w:rPr>
                <w:rFonts w:ascii="GHEA Grapalat" w:hAnsi="GHEA Grapalat"/>
              </w:rPr>
              <w:t xml:space="preserve"> </w:t>
            </w:r>
            <w:r w:rsidRPr="00153210">
              <w:rPr>
                <w:rFonts w:ascii="GHEA Grapalat" w:hAnsi="GHEA Grapalat" w:cs="Times New Roman"/>
              </w:rPr>
              <w:t>регламент</w:t>
            </w:r>
            <w:r w:rsidRPr="00153210">
              <w:rPr>
                <w:rFonts w:ascii="GHEA Grapalat" w:hAnsi="GHEA Grapalat"/>
              </w:rPr>
              <w:t xml:space="preserve"> </w:t>
            </w:r>
            <w:r w:rsidRPr="00153210">
              <w:rPr>
                <w:rFonts w:ascii="GHEA Grapalat" w:hAnsi="GHEA Grapalat" w:cs="Times New Roman"/>
              </w:rPr>
              <w:t>о</w:t>
            </w:r>
            <w:r w:rsidRPr="00153210">
              <w:rPr>
                <w:rFonts w:ascii="GHEA Grapalat" w:hAnsi="GHEA Grapalat"/>
              </w:rPr>
              <w:t xml:space="preserve"> </w:t>
            </w:r>
            <w:r w:rsidRPr="00153210">
              <w:rPr>
                <w:rFonts w:ascii="GHEA Grapalat" w:hAnsi="GHEA Grapalat" w:cs="Times New Roman"/>
              </w:rPr>
              <w:t>требованиях</w:t>
            </w:r>
            <w:r w:rsidRPr="00153210">
              <w:rPr>
                <w:rFonts w:ascii="GHEA Grapalat" w:hAnsi="GHEA Grapalat"/>
              </w:rPr>
              <w:t xml:space="preserve"> </w:t>
            </w:r>
            <w:r w:rsidRPr="00153210">
              <w:rPr>
                <w:rFonts w:ascii="GHEA Grapalat" w:hAnsi="GHEA Grapalat" w:cs="Times New Roman"/>
              </w:rPr>
              <w:t>к</w:t>
            </w:r>
            <w:r w:rsidRPr="00153210">
              <w:rPr>
                <w:rFonts w:ascii="GHEA Grapalat" w:hAnsi="GHEA Grapalat"/>
              </w:rPr>
              <w:t xml:space="preserve"> </w:t>
            </w:r>
            <w:r w:rsidRPr="00153210">
              <w:rPr>
                <w:rFonts w:ascii="GHEA Grapalat" w:hAnsi="GHEA Grapalat" w:cs="Times New Roman"/>
              </w:rPr>
              <w:t>зерновым</w:t>
            </w:r>
            <w:r w:rsidRPr="00153210">
              <w:rPr>
                <w:rFonts w:ascii="GHEA Grapalat" w:hAnsi="GHEA Grapalat"/>
              </w:rPr>
              <w:t xml:space="preserve"> </w:t>
            </w:r>
            <w:r w:rsidRPr="00153210">
              <w:rPr>
                <w:rFonts w:ascii="GHEA Grapalat" w:hAnsi="GHEA Grapalat" w:cs="Times New Roman"/>
              </w:rPr>
              <w:t>культурам</w:t>
            </w:r>
            <w:r w:rsidRPr="00153210">
              <w:rPr>
                <w:rFonts w:ascii="GHEA Grapalat" w:hAnsi="GHEA Grapalat"/>
              </w:rPr>
              <w:t xml:space="preserve">, </w:t>
            </w:r>
            <w:r w:rsidRPr="00153210">
              <w:rPr>
                <w:rFonts w:ascii="GHEA Grapalat" w:hAnsi="GHEA Grapalat" w:cs="Times New Roman"/>
              </w:rPr>
              <w:t>их</w:t>
            </w:r>
            <w:r w:rsidRPr="00153210">
              <w:rPr>
                <w:rFonts w:ascii="GHEA Grapalat" w:hAnsi="GHEA Grapalat"/>
              </w:rPr>
              <w:t xml:space="preserve"> </w:t>
            </w:r>
            <w:r w:rsidRPr="00153210">
              <w:rPr>
                <w:rFonts w:ascii="GHEA Grapalat" w:hAnsi="GHEA Grapalat" w:cs="Times New Roman"/>
              </w:rPr>
              <w:t>производству</w:t>
            </w:r>
            <w:r w:rsidRPr="00153210">
              <w:rPr>
                <w:rFonts w:ascii="GHEA Grapalat" w:hAnsi="GHEA Grapalat"/>
              </w:rPr>
              <w:t xml:space="preserve">, </w:t>
            </w:r>
            <w:r w:rsidRPr="00153210">
              <w:rPr>
                <w:rFonts w:ascii="GHEA Grapalat" w:hAnsi="GHEA Grapalat" w:cs="Times New Roman"/>
              </w:rPr>
              <w:t>хранению</w:t>
            </w:r>
            <w:r w:rsidRPr="00153210">
              <w:rPr>
                <w:rFonts w:ascii="GHEA Grapalat" w:hAnsi="GHEA Grapalat"/>
              </w:rPr>
              <w:t xml:space="preserve">, </w:t>
            </w:r>
            <w:r w:rsidRPr="00153210">
              <w:rPr>
                <w:rFonts w:ascii="GHEA Grapalat" w:hAnsi="GHEA Grapalat" w:cs="Times New Roman"/>
              </w:rPr>
              <w:t>переработке</w:t>
            </w:r>
            <w:r w:rsidRPr="00153210">
              <w:rPr>
                <w:rFonts w:ascii="GHEA Grapalat" w:hAnsi="GHEA Grapalat"/>
              </w:rPr>
              <w:t xml:space="preserve"> </w:t>
            </w:r>
            <w:r w:rsidRPr="00153210">
              <w:rPr>
                <w:rFonts w:ascii="GHEA Grapalat" w:hAnsi="GHEA Grapalat" w:cs="Times New Roman"/>
              </w:rPr>
              <w:t>и</w:t>
            </w:r>
            <w:r w:rsidRPr="00153210">
              <w:rPr>
                <w:rFonts w:ascii="GHEA Grapalat" w:hAnsi="GHEA Grapalat"/>
              </w:rPr>
              <w:t xml:space="preserve"> </w:t>
            </w:r>
            <w:r w:rsidRPr="00153210">
              <w:rPr>
                <w:rFonts w:ascii="GHEA Grapalat" w:hAnsi="GHEA Grapalat" w:cs="Times New Roman"/>
              </w:rPr>
              <w:t>уборке</w:t>
            </w:r>
            <w:r w:rsidRPr="00153210">
              <w:rPr>
                <w:rFonts w:ascii="GHEA Grapalat" w:hAnsi="GHEA Grapalat"/>
              </w:rPr>
              <w:t xml:space="preserve">, </w:t>
            </w:r>
            <w:r w:rsidRPr="00153210">
              <w:rPr>
                <w:rFonts w:ascii="GHEA Grapalat" w:hAnsi="GHEA Grapalat" w:cs="Times New Roman"/>
              </w:rPr>
              <w:t>а</w:t>
            </w:r>
            <w:r w:rsidRPr="00153210">
              <w:rPr>
                <w:rFonts w:ascii="GHEA Grapalat" w:hAnsi="GHEA Grapalat"/>
              </w:rPr>
              <w:t xml:space="preserve"> </w:t>
            </w:r>
            <w:r w:rsidRPr="00153210">
              <w:rPr>
                <w:rFonts w:ascii="GHEA Grapalat" w:hAnsi="GHEA Grapalat" w:cs="Times New Roman"/>
              </w:rPr>
              <w:t>также</w:t>
            </w:r>
            <w:r w:rsidRPr="00153210">
              <w:rPr>
                <w:rFonts w:ascii="GHEA Grapalat" w:hAnsi="GHEA Grapalat"/>
              </w:rPr>
              <w:t xml:space="preserve"> </w:t>
            </w:r>
            <w:r w:rsidRPr="00153210">
              <w:rPr>
                <w:rFonts w:ascii="GHEA Grapalat" w:hAnsi="GHEA Grapalat" w:cs="Times New Roman"/>
              </w:rPr>
              <w:t>статья</w:t>
            </w:r>
            <w:r w:rsidRPr="00153210">
              <w:rPr>
                <w:rFonts w:ascii="GHEA Grapalat" w:hAnsi="GHEA Grapalat"/>
              </w:rPr>
              <w:t xml:space="preserve"> 8 </w:t>
            </w:r>
            <w:r w:rsidRPr="00153210">
              <w:rPr>
                <w:rFonts w:ascii="GHEA Grapalat" w:hAnsi="GHEA Grapalat" w:cs="Times New Roman"/>
              </w:rPr>
              <w:t>Закона</w:t>
            </w:r>
            <w:r w:rsidRPr="00153210">
              <w:rPr>
                <w:rFonts w:ascii="GHEA Grapalat" w:hAnsi="GHEA Grapalat"/>
              </w:rPr>
              <w:t xml:space="preserve"> </w:t>
            </w:r>
            <w:r w:rsidRPr="00153210">
              <w:rPr>
                <w:rFonts w:ascii="GHEA Grapalat" w:hAnsi="GHEA Grapalat" w:cs="Times New Roman"/>
              </w:rPr>
              <w:t>РА</w:t>
            </w:r>
            <w:r w:rsidRPr="00153210">
              <w:rPr>
                <w:rFonts w:ascii="GHEA Grapalat" w:hAnsi="GHEA Grapalat"/>
              </w:rPr>
              <w:t xml:space="preserve"> «О безопасности</w:t>
            </w:r>
            <w:proofErr w:type="gramEnd"/>
            <w:r w:rsidRPr="00153210">
              <w:rPr>
                <w:rFonts w:ascii="GHEA Grapalat" w:hAnsi="GHEA Grapalat"/>
              </w:rPr>
              <w:t xml:space="preserve"> пищевых продуктов», </w:t>
            </w:r>
            <w:proofErr w:type="gramStart"/>
            <w:r w:rsidRPr="00153210">
              <w:rPr>
                <w:rFonts w:ascii="GHEA Grapalat" w:hAnsi="GHEA Grapalat"/>
              </w:rPr>
              <w:t>утвержденная</w:t>
            </w:r>
            <w:proofErr w:type="gramEnd"/>
            <w:r w:rsidRPr="00153210">
              <w:rPr>
                <w:rFonts w:ascii="GHEA Grapalat" w:hAnsi="GHEA Grapalat"/>
              </w:rPr>
              <w:t xml:space="preserve"> Указом № 22-N от 11 января 2007 года.</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5E5EB0">
            <w:pPr>
              <w:ind w:left="113" w:right="113"/>
              <w:jc w:val="center"/>
              <w:rPr>
                <w:rFonts w:ascii="GHEA Grapalat" w:hAnsi="GHEA Grapalat"/>
                <w:sz w:val="20"/>
                <w:szCs w:val="20"/>
                <w:lang w:eastAsia="en-US" w:bidi="ar-SA"/>
              </w:rPr>
            </w:pPr>
            <w:r w:rsidRPr="005E5EB0">
              <w:rPr>
                <w:rFonts w:ascii="GHEA Grapalat" w:hAnsi="GHEA Grapalat"/>
                <w:sz w:val="20"/>
                <w:szCs w:val="20"/>
                <w:lang w:val="en-US" w:eastAsia="en-US" w:bidi="ar-SA"/>
              </w:rPr>
              <w:t>գ</w:t>
            </w:r>
            <w:r w:rsidRPr="00355850">
              <w:rPr>
                <w:rFonts w:ascii="GHEA Grapalat" w:hAnsi="GHEA Grapalat"/>
                <w:sz w:val="20"/>
                <w:szCs w:val="20"/>
                <w:lang w:eastAsia="en-US" w:bidi="ar-SA"/>
              </w:rPr>
              <w:t xml:space="preserve">. </w:t>
            </w:r>
            <w:r>
              <w:rPr>
                <w:rFonts w:ascii="GHEA Grapalat" w:hAnsi="GHEA Grapalat"/>
                <w:sz w:val="20"/>
                <w:szCs w:val="20"/>
                <w:lang w:val="hy-AM" w:eastAsia="en-US" w:bidi="ar-SA"/>
              </w:rPr>
              <w:t>Տ</w:t>
            </w:r>
            <w:r w:rsidRPr="00355850">
              <w:rPr>
                <w:rFonts w:ascii="GHEA Grapalat" w:hAnsi="GHEA Grapalat"/>
                <w:sz w:val="20"/>
                <w:szCs w:val="20"/>
                <w:lang w:eastAsia="en-US" w:bidi="ar-SA"/>
              </w:rPr>
              <w:t xml:space="preserve"> </w:t>
            </w: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80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rFonts w:ascii="Sylfaen" w:hAnsi="Sylfaen" w:cs="Sylfaen"/>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p w:rsidR="00160A88" w:rsidRPr="005E5EB0" w:rsidRDefault="00160A88" w:rsidP="00FE6DF7">
            <w:pPr>
              <w:jc w:val="center"/>
              <w:rPr>
                <w:sz w:val="20"/>
                <w:szCs w:val="20"/>
                <w:lang w:val="en-US" w:eastAsia="en-US" w:bidi="ar-SA"/>
              </w:rPr>
            </w:pPr>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13</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03142510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яйцо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Яйцо столовое или диетическое, 1-го сорта, отсортировано по массе яйца, срок годности диетического яйца: 7 дней, срок годности столового яйца: 25 дней, охлаждение: 120 дней, AST 182-2012. Безопасность и маркировка в соответствии с решением Правительства Республики Армения № 1438-N от 29 </w:t>
            </w:r>
            <w:r w:rsidRPr="00153210">
              <w:rPr>
                <w:rFonts w:ascii="GHEA Grapalat" w:hAnsi="GHEA Grapalat"/>
              </w:rPr>
              <w:lastRenderedPageBreak/>
              <w:t>сентября 2011 года «Об утверждении Технического регламента о яйцах и яйцах» и статьей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штук</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4400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4400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15333100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Томатная паста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Высокое качество, упаковано в стеклянную тару до 10 </w:t>
            </w:r>
            <w:proofErr w:type="spellStart"/>
            <w:r w:rsidRPr="00153210">
              <w:rPr>
                <w:rFonts w:ascii="GHEA Grapalat" w:hAnsi="GHEA Grapalat"/>
              </w:rPr>
              <w:t>дм</w:t>
            </w:r>
            <w:proofErr w:type="spellEnd"/>
            <w:r w:rsidRPr="00153210">
              <w:rPr>
                <w:rFonts w:ascii="GHEA Grapalat" w:hAnsi="GHEA Grapalat"/>
              </w:rPr>
              <w:t xml:space="preserve"> 3, ГОСТ 3343-89. Безопасность в соответствии с N 2-III-4.9-01-2010 гигиеническими нормами и маркировкой - Статья 8 Закона РА «О безопасности пищевых продуктов»</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35585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80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A67D06">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15111120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Говядина / мягкая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Говядина бескостная, с развитыми мышцами, хранится при температуре от 0 до 4 ° С не более 6 часов;</w:t>
            </w:r>
            <w:proofErr w:type="gramStart"/>
            <w:r w:rsidRPr="00153210">
              <w:rPr>
                <w:rFonts w:ascii="GHEA Grapalat" w:hAnsi="GHEA Grapalat"/>
              </w:rPr>
              <w:t xml:space="preserve"> ,</w:t>
            </w:r>
            <w:proofErr w:type="gramEnd"/>
            <w:r w:rsidRPr="00153210">
              <w:rPr>
                <w:rFonts w:ascii="GHEA Grapalat" w:hAnsi="GHEA Grapalat"/>
              </w:rPr>
              <w:t xml:space="preserve"> Упаковка в Коробках, Безопасность и Маркировка Правительством Республики Армения, 2006 Статья 8 Закона Республики Армения «О мясе и мясном </w:t>
            </w:r>
            <w:r w:rsidRPr="00153210">
              <w:rPr>
                <w:rFonts w:ascii="GHEA Grapalat" w:hAnsi="GHEA Grapalat"/>
              </w:rPr>
              <w:lastRenderedPageBreak/>
              <w:t>техническом регламенте» и Закона о безопасности пищевых продуктов, утвержденного Указом № 1560-N от 19 октября 1915 года. АСТ 342-2011.</w:t>
            </w:r>
          </w:p>
          <w:p w:rsidR="00160A88" w:rsidRPr="00153210" w:rsidRDefault="00160A88" w:rsidP="00153210">
            <w:pPr>
              <w:jc w:val="center"/>
              <w:rPr>
                <w:rFonts w:ascii="GHEA Grapalat" w:hAnsi="GHEA Grapalat"/>
                <w:sz w:val="20"/>
                <w:szCs w:val="20"/>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26</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4D30FE">
            <w:pPr>
              <w:ind w:left="113" w:right="113"/>
              <w:rPr>
                <w:rFonts w:ascii="GHEA Grapalat" w:hAnsi="GHEA Grapalat"/>
                <w:sz w:val="20"/>
                <w:szCs w:val="20"/>
                <w:lang w:eastAsia="en-US" w:bidi="ar-SA"/>
              </w:rPr>
            </w:pPr>
            <w:r w:rsidRPr="004D30FE">
              <w:rPr>
                <w:rFonts w:ascii="GHEA Grapalat" w:hAnsi="GHEA Grapalat"/>
                <w:sz w:val="20"/>
                <w:szCs w:val="20"/>
                <w:lang w:val="en-US" w:eastAsia="en-US" w:bidi="ar-SA"/>
              </w:rPr>
              <w:t>Գ</w:t>
            </w:r>
            <w:r w:rsidRPr="004D30FE">
              <w:rPr>
                <w:rFonts w:ascii="GHEA Grapalat" w:hAnsi="GHEA Grapalat"/>
                <w:sz w:val="20"/>
                <w:szCs w:val="20"/>
                <w:lang w:eastAsia="en-US" w:bidi="ar-SA"/>
              </w:rPr>
              <w:t xml:space="preserve">                   </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w:t>
            </w:r>
          </w:p>
          <w:p w:rsidR="00160A88" w:rsidRPr="004D30FE" w:rsidRDefault="00160A88" w:rsidP="004D30FE">
            <w:pPr>
              <w:ind w:left="113" w:right="113"/>
              <w:rPr>
                <w:rFonts w:ascii="GHEA Grapalat" w:hAnsi="GHEA Grapalat"/>
                <w:sz w:val="20"/>
                <w:szCs w:val="20"/>
                <w:lang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2</w:t>
            </w:r>
            <w:r>
              <w:rPr>
                <w:rFonts w:ascii="GHEA Grapalat" w:hAnsi="GHEA Grapalat" w:cs="Arial"/>
                <w:sz w:val="20"/>
                <w:szCs w:val="20"/>
                <w:lang w:val="en-US" w:eastAsia="en-US" w:bidi="ar-SA"/>
              </w:rPr>
              <w:t>6</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16</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15111110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Говядина / Кость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Маркированная говядина, не более 20% от общей говядины, говядина класса 2, безопасность и маркировка согласно Правительству Республики Армения 2006 Статья 8 Закона РА «О мясе и мясном техническом регулировании и безопасности пищевых продуктов», утвержденная решением N 1560-N от 19 октября 2009 г. АСТ 342-2011.</w:t>
            </w:r>
          </w:p>
          <w:p w:rsidR="00160A88" w:rsidRPr="00153210" w:rsidRDefault="00160A88" w:rsidP="00153210">
            <w:pPr>
              <w:jc w:val="center"/>
              <w:rPr>
                <w:rFonts w:ascii="GHEA Grapalat" w:hAnsi="GHEA Grapalat"/>
                <w:color w:val="000000"/>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260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260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17</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15541200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 xml:space="preserve">Сыр </w:t>
            </w:r>
            <w:proofErr w:type="gramStart"/>
            <w:r w:rsidRPr="00153210">
              <w:rPr>
                <w:rFonts w:ascii="GHEA Grapalat" w:hAnsi="GHEA Grapalat"/>
                <w:sz w:val="20"/>
                <w:szCs w:val="20"/>
              </w:rPr>
              <w:t>Чанах</w:t>
            </w:r>
            <w:proofErr w:type="gramEnd"/>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rPr>
            </w:pPr>
            <w:r w:rsidRPr="00153210">
              <w:rPr>
                <w:rFonts w:ascii="GHEA Grapalat" w:hAnsi="GHEA Grapalat"/>
              </w:rPr>
              <w:t xml:space="preserve">Сыр белый обезжиренный из коровьего молока с содержанием жира 36-40% по ГОСТ 7616-85 или эквивалент. Безопасность и маркировка согласно </w:t>
            </w:r>
            <w:r w:rsidRPr="00153210">
              <w:rPr>
                <w:rFonts w:ascii="GHEA Grapalat" w:hAnsi="GHEA Grapalat"/>
              </w:rPr>
              <w:lastRenderedPageBreak/>
              <w:t>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12</w:t>
            </w:r>
            <w:r>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1E336A">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12</w:t>
            </w:r>
            <w:r>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18</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15511600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proofErr w:type="gramStart"/>
            <w:r w:rsidRPr="00153210">
              <w:rPr>
                <w:rFonts w:ascii="GHEA Grapalat" w:hAnsi="GHEA Grapalat"/>
                <w:sz w:val="20"/>
                <w:szCs w:val="20"/>
              </w:rPr>
              <w:t>Молоко</w:t>
            </w:r>
            <w:proofErr w:type="gramEnd"/>
            <w:r w:rsidRPr="00153210">
              <w:rPr>
                <w:rFonts w:ascii="GHEA Grapalat" w:hAnsi="GHEA Grapalat"/>
                <w:sz w:val="20"/>
                <w:szCs w:val="20"/>
              </w:rPr>
              <w:t xml:space="preserve"> сгущенное с сахаром</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b/>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pStyle w:val="HTML"/>
              <w:jc w:val="center"/>
              <w:rPr>
                <w:rFonts w:ascii="GHEA Grapalat" w:hAnsi="GHEA Grapalat"/>
                <w:lang w:val="en-US"/>
              </w:rPr>
            </w:pPr>
            <w:r w:rsidRPr="00153210">
              <w:rPr>
                <w:rFonts w:ascii="GHEA Grapalat" w:hAnsi="GHEA Grapalat"/>
              </w:rPr>
              <w:t>Молоко сгущенное с сахаром, 370 г. Влажность не более 26,5%, сахароза не менее 43,5%, масса сухого вещества молока не менее 28,5%, кислотность не более 48 0</w:t>
            </w:r>
            <w:proofErr w:type="gramStart"/>
            <w:r w:rsidRPr="00153210">
              <w:rPr>
                <w:rFonts w:ascii="GHEA Grapalat" w:hAnsi="GHEA Grapalat"/>
              </w:rPr>
              <w:t xml:space="preserve"> Т</w:t>
            </w:r>
            <w:proofErr w:type="gramEnd"/>
            <w:r w:rsidRPr="00153210">
              <w:rPr>
                <w:rFonts w:ascii="GHEA Grapalat" w:hAnsi="GHEA Grapalat"/>
              </w:rPr>
              <w:t xml:space="preserve">,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о безопасности пищевых </w:t>
            </w:r>
            <w:r w:rsidRPr="00153210">
              <w:rPr>
                <w:rFonts w:ascii="GHEA Grapalat" w:hAnsi="GHEA Grapalat"/>
              </w:rPr>
              <w:lastRenderedPageBreak/>
              <w:t xml:space="preserve">продуктов, </w:t>
            </w:r>
            <w:proofErr w:type="gramStart"/>
            <w:r w:rsidRPr="00153210">
              <w:rPr>
                <w:rFonts w:ascii="GHEA Grapalat" w:hAnsi="GHEA Grapalat"/>
              </w:rPr>
              <w:t>принятая</w:t>
            </w:r>
            <w:proofErr w:type="gramEnd"/>
            <w:r w:rsidRPr="00153210">
              <w:rPr>
                <w:rFonts w:ascii="GHEA Grapalat" w:hAnsi="GHEA Grapalat"/>
              </w:rPr>
              <w:t xml:space="preserve"> Указом № 1925-N от 21 декабря. 2</w:t>
            </w:r>
            <w:r w:rsidRPr="00153210">
              <w:rPr>
                <w:rFonts w:ascii="GHEA Grapalat" w:hAnsi="GHEA Grapalat"/>
                <w:lang w:val="en-US"/>
              </w:rPr>
              <w:t>006года</w:t>
            </w:r>
          </w:p>
          <w:p w:rsidR="00160A88" w:rsidRPr="00153210" w:rsidRDefault="00160A88" w:rsidP="00153210">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5E5EB0">
            <w:pPr>
              <w:ind w:left="113" w:right="113"/>
              <w:jc w:val="center"/>
              <w:rPr>
                <w:rFonts w:ascii="GHEA Grapalat" w:hAnsi="GHEA Grapalat"/>
                <w:sz w:val="20"/>
                <w:szCs w:val="20"/>
                <w:lang w:eastAsia="en-US" w:bidi="ar-SA"/>
              </w:rPr>
            </w:pPr>
            <w:r w:rsidRPr="004D30FE">
              <w:rPr>
                <w:rFonts w:ascii="GHEA Grapalat" w:hAnsi="GHEA Grapalat"/>
                <w:sz w:val="20"/>
                <w:szCs w:val="20"/>
                <w:lang w:eastAsia="en-US" w:bidi="ar-SA"/>
              </w:rPr>
              <w:t xml:space="preserve">                                         </w:t>
            </w:r>
            <w:r>
              <w:rPr>
                <w:rFonts w:ascii="GHEA Grapalat" w:hAnsi="GHEA Grapalat"/>
                <w:sz w:val="20"/>
                <w:szCs w:val="20"/>
                <w:lang w:eastAsia="en-US" w:bidi="ar-SA"/>
              </w:rPr>
              <w:t>о</w:t>
            </w:r>
            <w:r w:rsidRPr="004D30FE">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Таперакан</w:t>
            </w:r>
            <w:proofErr w:type="spellEnd"/>
            <w:r w:rsidRPr="004D30FE">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sidRPr="004D30FE">
              <w:rPr>
                <w:rFonts w:ascii="GHEA Grapalat" w:hAnsi="GHEA Grapalat"/>
                <w:sz w:val="20"/>
                <w:szCs w:val="20"/>
                <w:lang w:eastAsia="en-US" w:bidi="ar-SA"/>
              </w:rPr>
              <w:t xml:space="preserve"> </w:t>
            </w:r>
            <w:r>
              <w:rPr>
                <w:rFonts w:ascii="GHEA Grapalat" w:hAnsi="GHEA Grapalat"/>
                <w:sz w:val="20"/>
                <w:szCs w:val="20"/>
                <w:lang w:eastAsia="en-US" w:bidi="ar-SA"/>
              </w:rPr>
              <w:t>Исакова</w:t>
            </w:r>
            <w:r w:rsidRPr="004D30FE">
              <w:rPr>
                <w:rFonts w:ascii="GHEA Grapalat" w:hAnsi="GHEA Grapalat"/>
                <w:sz w:val="20"/>
                <w:szCs w:val="20"/>
                <w:lang w:eastAsia="en-US" w:bidi="ar-SA"/>
              </w:rPr>
              <w:t xml:space="preserve">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4D30FE" w:rsidRDefault="00160A88" w:rsidP="005E5EB0">
            <w:pPr>
              <w:jc w:val="center"/>
              <w:rPr>
                <w:rFonts w:ascii="GHEA Grapalat" w:hAnsi="GHEA Grapalat" w:cs="Arial"/>
                <w:sz w:val="20"/>
                <w:szCs w:val="20"/>
                <w:lang w:eastAsia="en-US" w:bidi="ar-SA"/>
              </w:rPr>
            </w:pPr>
            <w:r w:rsidRPr="004D30FE">
              <w:rPr>
                <w:rFonts w:ascii="GHEA Grapalat" w:hAnsi="GHEA Grapalat" w:cs="Arial"/>
                <w:sz w:val="20"/>
                <w:szCs w:val="20"/>
                <w:lang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4D30FE" w:rsidRDefault="00160A88" w:rsidP="005E5EB0">
            <w:pPr>
              <w:jc w:val="center"/>
              <w:rPr>
                <w:sz w:val="20"/>
                <w:szCs w:val="20"/>
                <w:lang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19</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15512000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Сметана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Из свежего коровьего молока, в 450г контейнерах. богатство: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4D30FE">
            <w:pPr>
              <w:ind w:left="113" w:right="113"/>
              <w:rPr>
                <w:rFonts w:ascii="GHEA Grapalat" w:hAnsi="GHEA Grapalat"/>
                <w:sz w:val="20"/>
                <w:szCs w:val="20"/>
                <w:lang w:val="hy-AM" w:eastAsia="en-US" w:bidi="ar-SA"/>
              </w:rPr>
            </w:pPr>
            <w:r w:rsidRPr="004D30FE">
              <w:rPr>
                <w:rFonts w:ascii="GHEA Grapalat" w:hAnsi="GHEA Grapalat"/>
                <w:sz w:val="20"/>
                <w:szCs w:val="20"/>
                <w:lang w:val="hy-AM" w:eastAsia="en-US" w:bidi="ar-SA"/>
              </w:rPr>
              <w:t xml:space="preserve">                      о Таперакан 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20</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15542100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Творог</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D2327C" w:rsidRDefault="00160A88" w:rsidP="00D2327C">
            <w:pPr>
              <w:ind w:left="113" w:right="113"/>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041D7B">
              <w:rPr>
                <w:rFonts w:ascii="GHEA Grapalat" w:hAnsi="GHEA Grapalat"/>
                <w:color w:val="000000"/>
                <w:sz w:val="20"/>
                <w:szCs w:val="20"/>
                <w:lang w:val="hy-AM" w:eastAsia="en-US" w:bidi="ar-SA"/>
              </w:rPr>
              <w:t xml:space="preserve">Творог с содержанием масла 18 и 9,0%, кислотностью: 210-240 ° T, упакованный в потребительскую тару, безопасность и маркировка согласно Правительству Армении 2006 Статья 8 Технического регламента о требованиях к молоку, </w:t>
            </w:r>
            <w:r w:rsidRPr="00041D7B">
              <w:rPr>
                <w:rFonts w:ascii="GHEA Grapalat" w:hAnsi="GHEA Grapalat"/>
                <w:color w:val="000000"/>
                <w:sz w:val="20"/>
                <w:szCs w:val="20"/>
                <w:lang w:val="hy-AM" w:eastAsia="en-US" w:bidi="ar-SA"/>
              </w:rPr>
              <w:lastRenderedPageBreak/>
              <w:t>молочным продуктам и их производству, а также статья 8 Закона Республики Армения о безопасности 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15821500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Печенье / Пекан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Свежая, сладкая, высококачественная мука, жареная, в коробке по 10 шт. ГОСТ 14031-68. Безопасность и маркировка: статья 2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80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80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22</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15842310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Карамель</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041D7B" w:rsidRDefault="00160A88" w:rsidP="00041D7B">
            <w:pPr>
              <w:ind w:left="113" w:right="113"/>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Arial"/>
                <w:sz w:val="20"/>
                <w:szCs w:val="20"/>
                <w:lang w:val="hy-AM" w:eastAsia="en-US" w:bidi="ar-SA"/>
              </w:rPr>
            </w:pPr>
            <w:r w:rsidRPr="00041D7B">
              <w:rPr>
                <w:rFonts w:ascii="GHEA Grapalat" w:hAnsi="GHEA Grapalat" w:cs="Arial"/>
                <w:sz w:val="20"/>
                <w:szCs w:val="20"/>
                <w:lang w:val="hy-AM" w:eastAsia="en-US" w:bidi="ar-SA"/>
              </w:rPr>
              <w:t xml:space="preserve">Карамель с молоком, помадой, фруктами, желе, желе, глазурью, грилем, добавками пралине, в зависимости от типа конфет, не более 4-25% по весу, в упаковке: пенистая, пенистая, не пенистая , Безопасность в соответствии с N 2-III-4.9-01-2010 гигиеническими нормами и </w:t>
            </w:r>
            <w:r w:rsidRPr="00041D7B">
              <w:rPr>
                <w:rFonts w:ascii="GHEA Grapalat" w:hAnsi="GHEA Grapalat" w:cs="Arial"/>
                <w:sz w:val="20"/>
                <w:szCs w:val="20"/>
                <w:lang w:val="hy-AM" w:eastAsia="en-US" w:bidi="ar-SA"/>
              </w:rPr>
              <w:lastRenderedPageBreak/>
              <w:t>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4D30FE">
            <w:pPr>
              <w:ind w:left="113" w:right="113"/>
              <w:rPr>
                <w:rFonts w:ascii="GHEA Grapalat" w:hAnsi="GHEA Grapalat"/>
                <w:sz w:val="20"/>
                <w:szCs w:val="20"/>
                <w:lang w:eastAsia="en-US" w:bidi="ar-SA"/>
              </w:rPr>
            </w:pPr>
            <w:r w:rsidRPr="004D30FE">
              <w:rPr>
                <w:rFonts w:ascii="GHEA Grapalat" w:hAnsi="GHEA Grapalat"/>
                <w:sz w:val="20"/>
                <w:szCs w:val="20"/>
                <w:lang w:val="en-US" w:eastAsia="en-US" w:bidi="ar-SA"/>
              </w:rPr>
              <w:t>Գ</w:t>
            </w:r>
            <w:r w:rsidRPr="004D30FE">
              <w:rPr>
                <w:rFonts w:ascii="GHEA Grapalat" w:hAnsi="GHEA Grapalat"/>
                <w:sz w:val="20"/>
                <w:szCs w:val="20"/>
                <w:lang w:eastAsia="en-US" w:bidi="ar-SA"/>
              </w:rPr>
              <w:t xml:space="preserve">                         о </w:t>
            </w:r>
            <w:proofErr w:type="spellStart"/>
            <w:r w:rsidRPr="004D30FE">
              <w:rPr>
                <w:rFonts w:ascii="GHEA Grapalat" w:hAnsi="GHEA Grapalat"/>
                <w:sz w:val="20"/>
                <w:szCs w:val="20"/>
                <w:lang w:eastAsia="en-US" w:bidi="ar-SA"/>
              </w:rPr>
              <w:t>Таперакан</w:t>
            </w:r>
            <w:proofErr w:type="spellEnd"/>
            <w:r w:rsidRPr="004D30FE">
              <w:rPr>
                <w:rFonts w:ascii="GHEA Grapalat" w:hAnsi="GHEA Grapalat"/>
                <w:sz w:val="20"/>
                <w:szCs w:val="20"/>
                <w:lang w:eastAsia="en-US" w:bidi="ar-SA"/>
              </w:rPr>
              <w:t xml:space="preserve"> </w:t>
            </w:r>
            <w:proofErr w:type="spellStart"/>
            <w:r w:rsidRPr="004D30FE">
              <w:rPr>
                <w:rFonts w:ascii="GHEA Grapalat" w:hAnsi="GHEA Grapalat"/>
                <w:sz w:val="20"/>
                <w:szCs w:val="20"/>
                <w:lang w:eastAsia="en-US" w:bidi="ar-SA"/>
              </w:rPr>
              <w:t>ул</w:t>
            </w:r>
            <w:proofErr w:type="spellEnd"/>
            <w:r w:rsidRPr="004D30FE">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23</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15863200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чай</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Байкатай черный в 100-граммовых коробочках, с крупными листьями, зернистыми и мелкими. «Букет», высокого качества и I типа, ГОСТ 1937-90 или ГОСТ 1938-90. Безопасность в соответствии с гигиеническими стандартами E112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pStyle w:val="HTML"/>
              <w:rPr>
                <w:rFonts w:ascii="GHEA Grapalat" w:hAnsi="GHEA Grapalat"/>
                <w:sz w:val="18"/>
                <w:szCs w:val="18"/>
              </w:rPr>
            </w:pPr>
            <w:r w:rsidRPr="005E5EB0">
              <w:rPr>
                <w:rFonts w:ascii="GHEA Grapalat" w:hAnsi="GHEA Grapalat"/>
                <w:sz w:val="18"/>
                <w:szCs w:val="18"/>
              </w:rPr>
              <w:t>коробка</w:t>
            </w:r>
          </w:p>
          <w:p w:rsidR="00160A88" w:rsidRPr="005E5EB0" w:rsidRDefault="00160A88" w:rsidP="005E5EB0">
            <w:pPr>
              <w:jc w:val="center"/>
              <w:rPr>
                <w:rFonts w:ascii="GHEA Grapalat" w:hAnsi="GHEA Grapalat" w:cs="Arial"/>
                <w:sz w:val="18"/>
                <w:szCs w:val="18"/>
                <w:lang w:val="en-US" w:eastAsia="en-US" w:bidi="ar-SA"/>
              </w:rPr>
            </w:pP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40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40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Pr>
                <w:rFonts w:ascii="Sylfaen" w:hAnsi="Sylfaen" w:cs="Sylfaen"/>
                <w:sz w:val="20"/>
                <w:szCs w:val="20"/>
                <w:lang w:val="en-US" w:eastAsia="en-US" w:bidi="ar-SA"/>
              </w:rPr>
              <w:t>До</w:t>
            </w:r>
            <w:proofErr w:type="spellEnd"/>
            <w:r>
              <w:rPr>
                <w:rFonts w:ascii="Sylfaen" w:hAnsi="Sylfaen" w:cs="Sylfaen"/>
                <w:sz w:val="20"/>
                <w:szCs w:val="20"/>
                <w:lang w:val="en-US" w:eastAsia="en-US" w:bidi="ar-SA"/>
              </w:rPr>
              <w:t xml:space="preserve">  25.12.2020 </w:t>
            </w:r>
            <w:r w:rsidRPr="00FE6DF7">
              <w:rPr>
                <w:rFonts w:ascii="Sylfaen" w:hAnsi="Sylfaen" w:cs="Sylfaen"/>
                <w:sz w:val="20"/>
                <w:szCs w:val="20"/>
                <w:lang w:val="en-US" w:eastAsia="en-US" w:bidi="ar-SA"/>
              </w:rPr>
              <w:t xml:space="preserve"> </w:t>
            </w:r>
            <w:r>
              <w:rPr>
                <w:rFonts w:ascii="Sylfaen" w:hAnsi="Sylfaen" w:cs="Sylfaen"/>
                <w:sz w:val="20"/>
                <w:szCs w:val="20"/>
                <w:lang w:val="en-US" w:eastAsia="en-US" w:bidi="ar-SA"/>
              </w:rPr>
              <w:t xml:space="preserve">в </w:t>
            </w:r>
            <w:proofErr w:type="spellStart"/>
            <w:r>
              <w:rPr>
                <w:rFonts w:ascii="Sylfaen" w:hAnsi="Sylfaen" w:cs="Sylfaen"/>
                <w:sz w:val="20"/>
                <w:szCs w:val="20"/>
                <w:lang w:val="en-US" w:eastAsia="en-US" w:bidi="ar-SA"/>
              </w:rPr>
              <w:t>каждую</w:t>
            </w:r>
            <w:proofErr w:type="spellEnd"/>
            <w:r>
              <w:rPr>
                <w:rFonts w:ascii="Sylfaen" w:hAnsi="Sylfaen" w:cs="Sylfaen"/>
                <w:sz w:val="20"/>
                <w:szCs w:val="20"/>
                <w:lang w:val="en-US" w:eastAsia="en-US" w:bidi="ar-SA"/>
              </w:rPr>
              <w:t xml:space="preserve"> </w:t>
            </w:r>
            <w:proofErr w:type="spellStart"/>
            <w:r w:rsidRPr="00FE6DF7">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24</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15551600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proofErr w:type="spellStart"/>
            <w:r w:rsidRPr="00153210">
              <w:rPr>
                <w:rFonts w:ascii="GHEA Grapalat" w:hAnsi="GHEA Grapalat"/>
                <w:sz w:val="20"/>
                <w:szCs w:val="20"/>
              </w:rPr>
              <w:t>Мацун</w:t>
            </w:r>
            <w:proofErr w:type="spellEnd"/>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 xml:space="preserve">Молоко коровье свежее, жирность не менее 3%, кислотность 65-1000 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w:t>
            </w:r>
            <w:r w:rsidRPr="00041D7B">
              <w:rPr>
                <w:rFonts w:ascii="GHEA Grapalat" w:hAnsi="GHEA Grapalat"/>
                <w:sz w:val="20"/>
                <w:szCs w:val="20"/>
                <w:lang w:val="hy-AM" w:eastAsia="en-US" w:bidi="ar-SA"/>
              </w:rPr>
              <w:lastRenderedPageBreak/>
              <w:t>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65</w:t>
            </w:r>
            <w:r w:rsidR="003528C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65</w:t>
            </w:r>
            <w:r w:rsidR="003528C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rFonts w:ascii="Sylfaen" w:hAnsi="Sylfaen" w:cs="Sylfaen"/>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p w:rsidR="00160A88" w:rsidRPr="005E5EB0" w:rsidRDefault="00160A88" w:rsidP="005E5EB0">
            <w:pPr>
              <w:jc w:val="center"/>
              <w:rPr>
                <w:sz w:val="20"/>
                <w:szCs w:val="20"/>
                <w:lang w:val="en-US" w:eastAsia="en-US" w:bidi="ar-SA"/>
              </w:rPr>
            </w:pPr>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15872400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Соль кормовая маленькая</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Default="00160A88" w:rsidP="00041D7B">
            <w:pPr>
              <w:pStyle w:val="HTML"/>
            </w:pPr>
            <w:r w:rsidRPr="00041D7B">
              <w:t>Соль кормовая маленькая</w:t>
            </w:r>
            <w:r>
              <w:t xml:space="preserve"> высокого качества, йодированный АСТ 239-2005 Срок годности не менее 12 месяцев с даты изготовления.</w:t>
            </w:r>
          </w:p>
          <w:p w:rsidR="00160A88" w:rsidRPr="00041D7B" w:rsidRDefault="00160A88" w:rsidP="00153210">
            <w:pPr>
              <w:jc w:val="center"/>
              <w:rPr>
                <w:rFonts w:ascii="GHEA Grapalat" w:hAnsi="GHEA Grapalat"/>
                <w:color w:val="000000"/>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rFonts w:ascii="Sylfaen" w:hAnsi="Sylfaen" w:cs="Sylfaen"/>
                <w:sz w:val="20"/>
                <w:szCs w:val="20"/>
                <w:lang w:val="en-US" w:eastAsia="en-US" w:bidi="ar-SA"/>
              </w:rPr>
            </w:pPr>
            <w:proofErr w:type="spellStart"/>
            <w:r>
              <w:rPr>
                <w:rFonts w:ascii="Sylfaen" w:hAnsi="Sylfaen" w:cs="Sylfaen"/>
                <w:sz w:val="20"/>
                <w:szCs w:val="20"/>
                <w:lang w:val="en-US" w:eastAsia="en-US" w:bidi="ar-SA"/>
              </w:rPr>
              <w:t>До</w:t>
            </w:r>
            <w:proofErr w:type="spellEnd"/>
            <w:r>
              <w:rPr>
                <w:rFonts w:ascii="Sylfaen" w:hAnsi="Sylfaen" w:cs="Sylfaen"/>
                <w:sz w:val="20"/>
                <w:szCs w:val="20"/>
                <w:lang w:val="en-US" w:eastAsia="en-US" w:bidi="ar-SA"/>
              </w:rPr>
              <w:t xml:space="preserve">  25.12.2020 в </w:t>
            </w:r>
            <w:proofErr w:type="spellStart"/>
            <w:r>
              <w:rPr>
                <w:rFonts w:ascii="Sylfaen" w:hAnsi="Sylfaen" w:cs="Sylfaen"/>
                <w:sz w:val="20"/>
                <w:szCs w:val="20"/>
                <w:lang w:val="en-US" w:eastAsia="en-US" w:bidi="ar-SA"/>
              </w:rPr>
              <w:t>каждую</w:t>
            </w:r>
            <w:proofErr w:type="spellEnd"/>
            <w:r>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p w:rsidR="00160A88" w:rsidRPr="005E5EB0" w:rsidRDefault="00160A88" w:rsidP="005E5EB0">
            <w:pPr>
              <w:jc w:val="center"/>
              <w:rPr>
                <w:sz w:val="20"/>
                <w:szCs w:val="20"/>
                <w:lang w:val="en-US" w:eastAsia="en-US" w:bidi="ar-SA"/>
              </w:rPr>
            </w:pPr>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26</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15331151</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Зерновые бобы</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041D7B">
              <w:rPr>
                <w:rFonts w:ascii="GHEA Grapalat" w:hAnsi="GHEA Grapalat"/>
                <w:color w:val="000000"/>
                <w:sz w:val="20"/>
                <w:szCs w:val="20"/>
                <w:lang w:val="hy-AM" w:eastAsia="en-US" w:bidi="ar-SA"/>
              </w:rPr>
              <w:t>Цвет бобов однотонный, светлый, сухой: влажность не более 15% или средняя сухость (15,1-18,0%). Безопасность согласно гигиеническим нормам N 8-III-4.9-01-2010, ст. 8 Закона РА о безопасности пищевых продуктов. Срок годности не менее 50%</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4D30FE">
            <w:pPr>
              <w:ind w:left="113" w:right="113"/>
              <w:rPr>
                <w:rFonts w:ascii="GHEA Grapalat" w:hAnsi="GHEA Grapalat"/>
                <w:sz w:val="20"/>
                <w:szCs w:val="20"/>
                <w:lang w:eastAsia="en-US" w:bidi="ar-SA"/>
              </w:rPr>
            </w:pPr>
            <w:r w:rsidRPr="004D30FE">
              <w:rPr>
                <w:rFonts w:ascii="GHEA Grapalat" w:hAnsi="GHEA Grapalat"/>
                <w:sz w:val="20"/>
                <w:szCs w:val="20"/>
                <w:lang w:eastAsia="en-US" w:bidi="ar-SA"/>
              </w:rPr>
              <w:t xml:space="preserve">  о </w:t>
            </w:r>
            <w:proofErr w:type="spellStart"/>
            <w:r w:rsidRPr="004D30FE">
              <w:rPr>
                <w:rFonts w:ascii="GHEA Grapalat" w:hAnsi="GHEA Grapalat"/>
                <w:sz w:val="20"/>
                <w:szCs w:val="20"/>
                <w:lang w:eastAsia="en-US" w:bidi="ar-SA"/>
              </w:rPr>
              <w:t>Таперакан</w:t>
            </w:r>
            <w:proofErr w:type="spellEnd"/>
            <w:r w:rsidRPr="004D30FE">
              <w:rPr>
                <w:rFonts w:ascii="GHEA Grapalat" w:hAnsi="GHEA Grapalat"/>
                <w:sz w:val="20"/>
                <w:szCs w:val="20"/>
                <w:lang w:eastAsia="en-US" w:bidi="ar-SA"/>
              </w:rPr>
              <w:t xml:space="preserve"> </w:t>
            </w:r>
            <w:proofErr w:type="spellStart"/>
            <w:proofErr w:type="gramStart"/>
            <w:r w:rsidRPr="004D30FE">
              <w:rPr>
                <w:rFonts w:ascii="GHEA Grapalat" w:hAnsi="GHEA Grapalat"/>
                <w:sz w:val="20"/>
                <w:szCs w:val="20"/>
                <w:lang w:eastAsia="en-US" w:bidi="ar-SA"/>
              </w:rPr>
              <w:t>ул</w:t>
            </w:r>
            <w:proofErr w:type="spellEnd"/>
            <w:proofErr w:type="gramEnd"/>
            <w:r w:rsidRPr="004D30FE">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60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27</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15870000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Красный перец, черный перец</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Arial"/>
                <w:sz w:val="20"/>
                <w:szCs w:val="20"/>
                <w:lang w:val="hy-AM" w:eastAsia="en-US" w:bidi="ar-SA"/>
              </w:rPr>
            </w:pPr>
            <w:r w:rsidRPr="00041D7B">
              <w:rPr>
                <w:rFonts w:ascii="GHEA Grapalat" w:hAnsi="GHEA Grapalat" w:cs="Arial"/>
                <w:sz w:val="20"/>
                <w:szCs w:val="20"/>
                <w:lang w:val="hy-AM" w:eastAsia="en-US" w:bidi="ar-SA"/>
              </w:rPr>
              <w:t xml:space="preserve">Образцы моллюсков, влажность 10%, золя 9%, золя 9%, непогруженная масса от 0,015 кг до 5 кг, увеличение либидо, кардио либидо; в полиэтиленовой упаковке, ГОСТ 29053-91. Безопасность и маркировка - Положение 8 </w:t>
            </w:r>
            <w:r w:rsidRPr="00041D7B">
              <w:rPr>
                <w:rFonts w:ascii="GHEA Grapalat" w:hAnsi="GHEA Grapalat" w:cs="Arial"/>
                <w:sz w:val="20"/>
                <w:szCs w:val="20"/>
                <w:lang w:val="hy-AM" w:eastAsia="en-US" w:bidi="ar-SA"/>
              </w:rPr>
              <w:lastRenderedPageBreak/>
              <w:t>Гигиенических норм N 2-III-4.9-01-2010 и Закон РА «Об опасном продукте».</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pStyle w:val="HTML"/>
              <w:rPr>
                <w:rFonts w:ascii="GHEA Grapalat" w:hAnsi="GHEA Grapalat"/>
                <w:sz w:val="18"/>
                <w:szCs w:val="18"/>
              </w:rPr>
            </w:pPr>
            <w:r w:rsidRPr="005E5EB0">
              <w:rPr>
                <w:rFonts w:ascii="GHEA Grapalat" w:hAnsi="GHEA Grapalat"/>
                <w:sz w:val="18"/>
                <w:szCs w:val="18"/>
              </w:rPr>
              <w:lastRenderedPageBreak/>
              <w:t>коробка</w:t>
            </w:r>
          </w:p>
          <w:p w:rsidR="00160A88" w:rsidRPr="005E5EB0" w:rsidRDefault="00160A88" w:rsidP="005E5EB0">
            <w:pPr>
              <w:jc w:val="center"/>
              <w:rPr>
                <w:rFonts w:ascii="GHEA Grapalat" w:hAnsi="GHEA Grapalat" w:cs="Arial"/>
                <w:sz w:val="20"/>
                <w:szCs w:val="20"/>
                <w:lang w:val="en-US" w:eastAsia="en-US" w:bidi="ar-SA"/>
              </w:rPr>
            </w:pP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60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60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D2327C">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03221124</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огурец</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Использование свежего огурца, безопасность в соответствии с санитарно-эпидемиологическими правилами и нормами N 2-III-4,9-01-2003 (Сан-Пин РФ 2,3,2-1078-01) и Законом РА «О безопасности пищевых продуктов» 8- Статья первая</w:t>
            </w:r>
            <w:r w:rsidRPr="00153210">
              <w:rPr>
                <w:rFonts w:ascii="GHEA Grapalat" w:hAnsi="GHEA Grapalat"/>
                <w:sz w:val="20"/>
                <w:szCs w:val="20"/>
                <w:lang w:val="hy-AM" w:eastAsia="en-US" w:bidi="ar-SA"/>
              </w:rPr>
              <w:t>:</w:t>
            </w:r>
          </w:p>
          <w:p w:rsidR="00160A88" w:rsidRPr="00153210" w:rsidRDefault="00160A88" w:rsidP="00153210">
            <w:pPr>
              <w:jc w:val="center"/>
              <w:rPr>
                <w:rFonts w:ascii="GHEA Grapalat" w:hAnsi="GHEA Grapalat"/>
                <w:sz w:val="20"/>
                <w:szCs w:val="20"/>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100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29</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03221410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капуста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b/>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041D7B">
              <w:rPr>
                <w:rFonts w:ascii="GHEA Grapalat" w:hAnsi="GHEA Grapalat"/>
                <w:sz w:val="20"/>
                <w:szCs w:val="20"/>
                <w:lang w:val="hy-AM" w:eastAsia="en-US" w:bidi="ar-SA"/>
              </w:rPr>
              <w:t xml:space="preserve">Внешний вид: головы свежие, цельные, без болезней, без болезней, чистые, одиночные ботанические, без травм. Головки должны быть полностью сформированы, устойчивы, не хрупки и не согнуты. Степень очистки головок: Капуста должна быть очищена до плотной поверхности с зелеными и белыми листьями. Длина </w:t>
            </w:r>
            <w:r w:rsidRPr="00041D7B">
              <w:rPr>
                <w:rFonts w:ascii="GHEA Grapalat" w:hAnsi="GHEA Grapalat"/>
                <w:sz w:val="20"/>
                <w:szCs w:val="20"/>
                <w:lang w:val="hy-AM" w:eastAsia="en-US" w:bidi="ar-SA"/>
              </w:rPr>
              <w:lastRenderedPageBreak/>
              <w:t>капусты не более 3 см. Механические переломы, трещины, переломы головок не допускаются. Масса очищаемых головок не менее - 0,7 кг. (ГОСТ 26768-85).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2009 года.</w:t>
            </w:r>
            <w:r w:rsidRPr="00153210">
              <w:rPr>
                <w:rFonts w:ascii="GHEA Grapalat" w:hAnsi="GHEA Grapalat"/>
                <w:sz w:val="20"/>
                <w:szCs w:val="20"/>
                <w:lang w:val="hy-AM" w:eastAsia="en-US" w:bidi="ar-SA"/>
              </w:rPr>
              <w:t>:</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5E5EB0">
            <w:pPr>
              <w:ind w:left="113" w:right="113"/>
              <w:jc w:val="center"/>
              <w:rPr>
                <w:rFonts w:ascii="GHEA Grapalat" w:hAnsi="GHEA Grapalat"/>
                <w:sz w:val="20"/>
                <w:szCs w:val="20"/>
                <w:lang w:val="en-US" w:eastAsia="en-US" w:bidi="ar-SA"/>
              </w:rPr>
            </w:pPr>
            <w:r w:rsidRPr="005E5EB0">
              <w:rPr>
                <w:rFonts w:ascii="GHEA Grapalat" w:hAnsi="GHEA Grapalat"/>
                <w:sz w:val="20"/>
                <w:szCs w:val="20"/>
                <w:lang w:val="en-US" w:eastAsia="en-US" w:bidi="ar-SA"/>
              </w:rPr>
              <w:t xml:space="preserve">գ. </w:t>
            </w:r>
            <w:r w:rsidRPr="005E5EB0">
              <w:rPr>
                <w:rFonts w:ascii="GHEA Grapalat" w:hAnsi="GHEA Grapalat"/>
                <w:sz w:val="20"/>
                <w:szCs w:val="20"/>
                <w:lang w:val="hy-AM" w:eastAsia="en-US" w:bidi="ar-SA"/>
              </w:rPr>
              <w:t>Տափերակ</w:t>
            </w:r>
            <w:proofErr w:type="spellStart"/>
            <w:r w:rsidRPr="005E5EB0">
              <w:rPr>
                <w:rFonts w:ascii="GHEA Grapalat" w:hAnsi="GHEA Grapalat"/>
                <w:sz w:val="20"/>
                <w:szCs w:val="20"/>
                <w:lang w:val="en-US" w:eastAsia="en-US" w:bidi="ar-SA"/>
              </w:rPr>
              <w:t>ան</w:t>
            </w:r>
            <w:proofErr w:type="spellEnd"/>
            <w:r w:rsidRPr="005E5EB0">
              <w:rPr>
                <w:rFonts w:ascii="GHEA Grapalat" w:hAnsi="GHEA Grapalat"/>
                <w:sz w:val="20"/>
                <w:szCs w:val="20"/>
                <w:lang w:val="en-US" w:eastAsia="en-US" w:bidi="ar-SA"/>
              </w:rPr>
              <w:t xml:space="preserve">, </w:t>
            </w:r>
            <w:r w:rsidRPr="005E5EB0">
              <w:rPr>
                <w:rFonts w:ascii="GHEA Grapalat" w:hAnsi="GHEA Grapalat"/>
                <w:sz w:val="20"/>
                <w:szCs w:val="20"/>
                <w:lang w:val="hy-AM" w:eastAsia="en-US" w:bidi="ar-SA"/>
              </w:rPr>
              <w:t>Իսակովի 2</w:t>
            </w:r>
            <w:r w:rsidRPr="005E5EB0">
              <w:rPr>
                <w:rFonts w:ascii="GHEA Grapalat" w:hAnsi="GHEA Grapalat"/>
                <w:sz w:val="20"/>
                <w:szCs w:val="20"/>
                <w:lang w:val="en-US" w:eastAsia="en-US" w:bidi="ar-SA"/>
              </w:rPr>
              <w:t xml:space="preserve"> Գ</w:t>
            </w:r>
            <w:r w:rsidRPr="00355850">
              <w:rPr>
                <w:rFonts w:ascii="GHEA Grapalat" w:hAnsi="GHEA Grapalat"/>
                <w:sz w:val="20"/>
                <w:szCs w:val="20"/>
                <w:lang w:val="en-US" w:eastAsia="en-US" w:bidi="ar-SA"/>
              </w:rPr>
              <w:t xml:space="preserve">                                          </w:t>
            </w:r>
            <w:r>
              <w:rPr>
                <w:rFonts w:ascii="GHEA Grapalat" w:hAnsi="GHEA Grapalat"/>
                <w:sz w:val="20"/>
                <w:szCs w:val="20"/>
                <w:lang w:eastAsia="en-US" w:bidi="ar-SA"/>
              </w:rPr>
              <w:t>о</w:t>
            </w:r>
            <w:r w:rsidRPr="00355850">
              <w:rPr>
                <w:rFonts w:ascii="GHEA Grapalat" w:hAnsi="GHEA Grapalat"/>
                <w:sz w:val="20"/>
                <w:szCs w:val="20"/>
                <w:lang w:val="en-US" w:eastAsia="en-US" w:bidi="ar-SA"/>
              </w:rPr>
              <w:t xml:space="preserve"> </w:t>
            </w:r>
            <w:proofErr w:type="spellStart"/>
            <w:r>
              <w:rPr>
                <w:rFonts w:ascii="GHEA Grapalat" w:hAnsi="GHEA Grapalat"/>
                <w:sz w:val="20"/>
                <w:szCs w:val="20"/>
                <w:lang w:eastAsia="en-US" w:bidi="ar-SA"/>
              </w:rPr>
              <w:t>Таперакан</w:t>
            </w:r>
            <w:proofErr w:type="spellEnd"/>
            <w:r w:rsidRPr="00355850">
              <w:rPr>
                <w:rFonts w:ascii="GHEA Grapalat" w:hAnsi="GHEA Grapalat"/>
                <w:sz w:val="20"/>
                <w:szCs w:val="20"/>
                <w:lang w:val="en-US" w:eastAsia="en-US" w:bidi="ar-SA"/>
              </w:rPr>
              <w:t xml:space="preserve"> </w:t>
            </w:r>
            <w:proofErr w:type="spellStart"/>
            <w:r>
              <w:rPr>
                <w:rFonts w:ascii="GHEA Grapalat" w:hAnsi="GHEA Grapalat"/>
                <w:sz w:val="20"/>
                <w:szCs w:val="20"/>
                <w:lang w:eastAsia="en-US" w:bidi="ar-SA"/>
              </w:rPr>
              <w:t>ул</w:t>
            </w:r>
            <w:proofErr w:type="spellEnd"/>
            <w:r w:rsidRPr="00355850">
              <w:rPr>
                <w:rFonts w:ascii="GHEA Grapalat" w:hAnsi="GHEA Grapalat"/>
                <w:sz w:val="20"/>
                <w:szCs w:val="20"/>
                <w:lang w:val="en-US" w:eastAsia="en-US" w:bidi="ar-SA"/>
              </w:rPr>
              <w:t xml:space="preserve"> </w:t>
            </w:r>
            <w:r>
              <w:rPr>
                <w:rFonts w:ascii="GHEA Grapalat" w:hAnsi="GHEA Grapalat"/>
                <w:sz w:val="20"/>
                <w:szCs w:val="20"/>
                <w:lang w:eastAsia="en-US" w:bidi="ar-SA"/>
              </w:rPr>
              <w:t>Исакова</w:t>
            </w:r>
            <w:r w:rsidRPr="00355850">
              <w:rPr>
                <w:rFonts w:ascii="GHEA Grapalat" w:hAnsi="GHEA Grapalat"/>
                <w:sz w:val="20"/>
                <w:szCs w:val="20"/>
                <w:lang w:val="en-US" w:eastAsia="en-US" w:bidi="ar-SA"/>
              </w:rPr>
              <w:t xml:space="preserve"> 2    </w:t>
            </w:r>
            <w:r>
              <w:rPr>
                <w:rFonts w:ascii="GHEA Grapalat" w:hAnsi="GHEA Grapalat"/>
                <w:sz w:val="20"/>
                <w:szCs w:val="20"/>
                <w:lang w:val="en-US" w:eastAsia="en-US" w:bidi="ar-SA"/>
              </w:rPr>
              <w:t xml:space="preserve">                     </w:t>
            </w:r>
            <w:r w:rsidRPr="00355850">
              <w:rPr>
                <w:rFonts w:ascii="GHEA Grapalat" w:hAnsi="GHEA Grapalat"/>
                <w:sz w:val="20"/>
                <w:szCs w:val="20"/>
                <w:lang w:val="en-US" w:eastAsia="en-US" w:bidi="ar-SA"/>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FE6DF7">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032221121</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помидор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4D30FE">
              <w:rPr>
                <w:rFonts w:ascii="GHEA Grapalat" w:hAnsi="GHEA Grapalat"/>
                <w:color w:val="000000"/>
                <w:sz w:val="20"/>
                <w:szCs w:val="20"/>
                <w:lang w:val="hy-AM" w:eastAsia="en-US" w:bidi="ar-SA"/>
              </w:rPr>
              <w:t>Тип свежего помидора, безопасность в соответствии со статьей 9 Санитарно-эпидемиологических правил и норм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100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355850" w:rsidRDefault="00160A88" w:rsidP="00355850">
            <w:pPr>
              <w:ind w:left="113" w:right="113"/>
              <w:rPr>
                <w:rFonts w:ascii="GHEA Grapalat" w:hAnsi="GHEA Grapalat"/>
                <w:sz w:val="20"/>
                <w:szCs w:val="20"/>
                <w:lang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100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3528C0" w:rsidP="003528C0">
            <w:pPr>
              <w:jc w:val="center"/>
              <w:rPr>
                <w:rFonts w:ascii="GHEA Grapalat" w:hAnsi="GHEA Grapalat"/>
                <w:sz w:val="20"/>
                <w:szCs w:val="20"/>
              </w:rPr>
            </w:pPr>
            <w:r w:rsidRPr="003528C0">
              <w:rPr>
                <w:rFonts w:ascii="GHEA Grapalat" w:hAnsi="GHEA Grapalat"/>
                <w:sz w:val="20"/>
                <w:szCs w:val="20"/>
              </w:rPr>
              <w:t>Начало 01.05.2020г до 01.10</w:t>
            </w:r>
            <w:r w:rsidR="00160A88" w:rsidRPr="00FE6DF7">
              <w:rPr>
                <w:rFonts w:ascii="GHEA Grapalat" w:hAnsi="GHEA Grapalat"/>
                <w:sz w:val="20"/>
                <w:szCs w:val="20"/>
              </w:rPr>
              <w:t>.2020</w:t>
            </w:r>
            <w:r w:rsidRPr="003528C0">
              <w:rPr>
                <w:rFonts w:ascii="GHEA Grapalat" w:hAnsi="GHEA Grapalat"/>
                <w:sz w:val="20"/>
                <w:szCs w:val="20"/>
              </w:rPr>
              <w:t>г</w:t>
            </w:r>
            <w:r w:rsidR="00160A88" w:rsidRPr="00FE6DF7">
              <w:rPr>
                <w:rFonts w:ascii="GHEA Grapalat" w:hAnsi="GHEA Grapalat"/>
                <w:sz w:val="20"/>
                <w:szCs w:val="20"/>
              </w:rPr>
              <w:t xml:space="preserve"> в </w:t>
            </w:r>
            <w:r w:rsidRPr="003528C0">
              <w:rPr>
                <w:rFonts w:ascii="GHEA Grapalat" w:hAnsi="GHEA Grapalat"/>
                <w:sz w:val="20"/>
                <w:szCs w:val="20"/>
              </w:rPr>
              <w:t xml:space="preserve">  </w:t>
            </w:r>
            <w:r w:rsidR="00160A88" w:rsidRPr="00A67D06">
              <w:rPr>
                <w:rFonts w:ascii="GHEA Grapalat" w:hAnsi="GHEA Grapalat"/>
                <w:sz w:val="20"/>
                <w:szCs w:val="20"/>
              </w:rPr>
              <w:t xml:space="preserve"> каждую неделю</w:t>
            </w:r>
          </w:p>
        </w:tc>
      </w:tr>
      <w:tr w:rsidR="00160A88" w:rsidRPr="005E5EB0" w:rsidTr="00FE6DF7">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31</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03221110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морковь</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4D30FE" w:rsidRDefault="00160A88" w:rsidP="004D30FE">
            <w:pPr>
              <w:pStyle w:val="HTML"/>
              <w:rPr>
                <w:rFonts w:ascii="GHEA Grapalat" w:hAnsi="GHEA Grapalat"/>
              </w:rPr>
            </w:pPr>
            <w:r w:rsidRPr="004D30FE">
              <w:rPr>
                <w:rFonts w:ascii="GHEA Grapalat" w:hAnsi="GHEA Grapalat"/>
              </w:rPr>
              <w:t>Обычный</w:t>
            </w:r>
            <w:r w:rsidRPr="00941000">
              <w:rPr>
                <w:rFonts w:ascii="GHEA Grapalat" w:hAnsi="GHEA Grapalat"/>
              </w:rPr>
              <w:t xml:space="preserve">  </w:t>
            </w:r>
            <w:r w:rsidRPr="004D30FE">
              <w:rPr>
                <w:rFonts w:ascii="GHEA Grapalat" w:hAnsi="GHEA Grapalat"/>
                <w:lang w:val="hy-AM" w:eastAsia="en-US"/>
              </w:rPr>
              <w:t xml:space="preserve">тип, ГОСТ 26767-85. Безопасность и маркировка согласно Правительству РА 2006 Статья 8 Закона Республики Армения «О техническом </w:t>
            </w:r>
            <w:r w:rsidRPr="004D30FE">
              <w:rPr>
                <w:rFonts w:ascii="GHEA Grapalat" w:hAnsi="GHEA Grapalat"/>
                <w:lang w:val="hy-AM" w:eastAsia="en-US"/>
              </w:rPr>
              <w:lastRenderedPageBreak/>
              <w:t>регулировании свежих фруктов и овощей» и статья 8 Закона Республики Армения «О безопасности пищевых продуктов», утвержденного Указом № 1913-N от 21 декабря.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4D30FE" w:rsidRDefault="00160A88" w:rsidP="00355850">
            <w:pPr>
              <w:ind w:left="113" w:right="113"/>
              <w:rPr>
                <w:rFonts w:ascii="GHEA Grapalat" w:hAnsi="GHEA Grapalat"/>
                <w:sz w:val="20"/>
                <w:szCs w:val="20"/>
                <w:lang w:val="en-US"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w:t>
            </w:r>
            <w:r w:rsidRPr="00153210">
              <w:rPr>
                <w:rFonts w:ascii="GHEA Grapalat" w:hAnsi="GHEA Grapalat"/>
                <w:sz w:val="20"/>
                <w:szCs w:val="20"/>
                <w:lang w:eastAsia="en-US" w:bidi="ar-SA"/>
              </w:rPr>
              <w:t xml:space="preserve">                                 </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у</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FE6DF7" w:rsidRDefault="00160A88" w:rsidP="00FE6DF7">
            <w:pPr>
              <w:jc w:val="center"/>
              <w:rPr>
                <w:rFonts w:ascii="GHEA Grapalat" w:hAnsi="GHEA Grapalat"/>
                <w:sz w:val="20"/>
                <w:szCs w:val="20"/>
              </w:rPr>
            </w:pPr>
            <w:r w:rsidRPr="00FE6DF7">
              <w:rPr>
                <w:rFonts w:ascii="GHEA Grapalat" w:hAnsi="GHEA Grapalat"/>
                <w:sz w:val="20"/>
                <w:szCs w:val="20"/>
              </w:rPr>
              <w:t xml:space="preserve">До  25.12.2020 в </w:t>
            </w:r>
            <w:proofErr w:type="spellStart"/>
            <w:proofErr w:type="gramStart"/>
            <w:r w:rsidRPr="00A67D06">
              <w:rPr>
                <w:rFonts w:ascii="GHEA Grapalat" w:hAnsi="GHEA Grapalat"/>
                <w:sz w:val="20"/>
                <w:szCs w:val="20"/>
              </w:rPr>
              <w:t>в</w:t>
            </w:r>
            <w:proofErr w:type="spellEnd"/>
            <w:proofErr w:type="gramEnd"/>
            <w:r w:rsidRPr="00A67D06">
              <w:rPr>
                <w:rFonts w:ascii="GHEA Grapalat" w:hAnsi="GHEA Grapalat"/>
                <w:sz w:val="20"/>
                <w:szCs w:val="20"/>
              </w:rPr>
              <w:t xml:space="preserve"> каждую неделю</w:t>
            </w:r>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15331163</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свекла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r w:rsidRPr="00153210">
              <w:rPr>
                <w:rFonts w:ascii="GHEA Grapalat" w:hAnsi="GHEA Grapalat"/>
                <w:sz w:val="20"/>
                <w:szCs w:val="20"/>
                <w:lang w:val="hy-AM" w:eastAsia="en-US" w:bidi="ar-SA"/>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4D30FE">
              <w:rPr>
                <w:rFonts w:ascii="GHEA Grapalat" w:hAnsi="GHEA Grapalat"/>
                <w:sz w:val="20"/>
                <w:szCs w:val="20"/>
                <w:lang w:val="hy-AM" w:eastAsia="en-US" w:bidi="ar-SA"/>
              </w:rPr>
              <w:t xml:space="preserve">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корней (при наибольшем поперечном диаметре) </w:t>
            </w:r>
            <w:r w:rsidRPr="004D30FE">
              <w:rPr>
                <w:rFonts w:ascii="GHEA Grapalat" w:hAnsi="GHEA Grapalat"/>
                <w:sz w:val="20"/>
                <w:szCs w:val="20"/>
                <w:lang w:val="hy-AM" w:eastAsia="en-US" w:bidi="ar-SA"/>
              </w:rPr>
              <w:lastRenderedPageBreak/>
              <w:t>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5E5EB0">
            <w:pPr>
              <w:ind w:left="113" w:right="113"/>
              <w:rPr>
                <w:rFonts w:ascii="GHEA Grapalat" w:hAnsi="GHEA Grapalat"/>
                <w:sz w:val="20"/>
                <w:szCs w:val="20"/>
                <w:lang w:val="en-US"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p>
          <w:p w:rsidR="00160A88" w:rsidRDefault="00160A88" w:rsidP="005E5EB0">
            <w:pPr>
              <w:ind w:left="113" w:right="113"/>
              <w:rPr>
                <w:rFonts w:ascii="GHEA Grapalat" w:hAnsi="GHEA Grapalat"/>
                <w:sz w:val="20"/>
                <w:szCs w:val="20"/>
                <w:lang w:eastAsia="en-US" w:bidi="ar-SA"/>
              </w:rPr>
            </w:pPr>
          </w:p>
          <w:p w:rsidR="00160A88" w:rsidRPr="005E5EB0" w:rsidRDefault="00160A88" w:rsidP="005E5EB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33</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15331161</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лук</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Arial"/>
                <w:sz w:val="20"/>
                <w:szCs w:val="20"/>
                <w:lang w:val="hy-AM" w:eastAsia="en-US" w:bidi="ar-SA"/>
              </w:rPr>
            </w:pPr>
            <w:r w:rsidRPr="004D30FE">
              <w:rPr>
                <w:rFonts w:ascii="GHEA Grapalat" w:hAnsi="GHEA Grapalat" w:cs="Arial"/>
                <w:sz w:val="20"/>
                <w:szCs w:val="20"/>
                <w:lang w:val="hy-AM" w:eastAsia="en-US" w:bidi="ar-SA"/>
              </w:rPr>
              <w:t xml:space="preserve">Свежий, пряный, полусладкий или сладкий, выбранного типа, диаметром менее 3 см, ГОСТ 27166-86, по безопасности, согласно Правительству Республики Армения, 2006. 8 Статья 8 </w:t>
            </w:r>
            <w:r w:rsidRPr="004D30FE">
              <w:rPr>
                <w:rFonts w:ascii="GHEA Grapalat" w:hAnsi="GHEA Grapalat" w:cs="Arial"/>
                <w:sz w:val="20"/>
                <w:szCs w:val="20"/>
                <w:lang w:val="hy-AM" w:eastAsia="en-US" w:bidi="ar-SA"/>
              </w:rPr>
              <w:lastRenderedPageBreak/>
              <w:t>Закона РА «О техническом регулировании свежих фруктов и овощей и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BA36E7">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BA36E7">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w:t>
            </w:r>
            <w:r>
              <w:rPr>
                <w:rFonts w:ascii="GHEA Grapalat" w:hAnsi="GHEA Grapalat" w:cs="Arial"/>
                <w:sz w:val="20"/>
                <w:szCs w:val="20"/>
                <w:lang w:val="en-US" w:eastAsia="en-US" w:bidi="ar-SA"/>
              </w:rPr>
              <w:t>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34</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03222128</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яблоко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4D30FE">
              <w:rPr>
                <w:rFonts w:ascii="GHEA Grapalat" w:hAnsi="GHEA Grapalat"/>
                <w:sz w:val="20"/>
                <w:szCs w:val="20"/>
                <w:lang w:val="hy-AM" w:eastAsia="en-US" w:bidi="ar-SA"/>
              </w:rPr>
              <w:t>Яблоки свежие, среднего размера, I группа фруктов, различные виды Армении, диаметром менее 5 см, ГОСТ 21122-75, безопасность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jc w:val="center"/>
              <w:rPr>
                <w:rFonts w:ascii="GHEA Grapalat" w:hAnsi="GHEA Grapalat"/>
                <w:sz w:val="20"/>
                <w:szCs w:val="20"/>
                <w:lang w:val="hy-AM"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300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35</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03222100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банан</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4D30FE">
              <w:rPr>
                <w:rFonts w:ascii="GHEA Grapalat" w:hAnsi="GHEA Grapalat"/>
                <w:color w:val="000000"/>
                <w:sz w:val="20"/>
                <w:szCs w:val="20"/>
                <w:lang w:val="hy-AM" w:eastAsia="en-US" w:bidi="ar-SA"/>
              </w:rPr>
              <w:t xml:space="preserve">Бананы свежие, удобренная группа II (от 71 до 63 мм включительно), ГОСТ 4427-82. Безопасность и маркировка согласно Правительству РА 2006 Статья 8 Закона Республики Армения </w:t>
            </w:r>
            <w:r w:rsidRPr="004D30FE">
              <w:rPr>
                <w:rFonts w:ascii="GHEA Grapalat" w:hAnsi="GHEA Grapalat"/>
                <w:color w:val="000000"/>
                <w:sz w:val="20"/>
                <w:szCs w:val="20"/>
                <w:lang w:val="hy-AM" w:eastAsia="en-US" w:bidi="ar-SA"/>
              </w:rPr>
              <w:lastRenderedPageBreak/>
              <w:t>«О техническом регулировании свежих фруктов и овощей» и «О безопасности пищевых продуктов», утвержденная Указом № 1913-N от 21 декабря 2011 года.</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40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jc w:val="center"/>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40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03222121</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мандарин</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4D30FE">
              <w:rPr>
                <w:rFonts w:ascii="GHEA Grapalat" w:hAnsi="GHEA Grapalat"/>
                <w:color w:val="000000"/>
                <w:sz w:val="20"/>
                <w:szCs w:val="20"/>
                <w:lang w:val="hy-AM" w:eastAsia="en-US" w:bidi="ar-SA"/>
              </w:rPr>
              <w:t>Свежий мандарин, I группа плода, с желтой кожурой и мякотью, ГОСТ 4428-82, безопасность, упаковка и маркировка согласно правительству РА. 2006. Указ № 1913-N от 21 декабря 2001 года «Технология свежих фруктов и овощей.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15321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37</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15331167</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Смешанная зелень</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4D30FE">
            <w:pPr>
              <w:jc w:val="center"/>
              <w:rPr>
                <w:rFonts w:ascii="GHEA Grapalat" w:hAnsi="GHEA Grapalat" w:cs="Arial"/>
                <w:sz w:val="20"/>
                <w:szCs w:val="20"/>
                <w:lang w:val="hy-AM" w:eastAsia="en-US" w:bidi="ar-SA"/>
              </w:rPr>
            </w:pPr>
            <w:r w:rsidRPr="004D30FE">
              <w:rPr>
                <w:rFonts w:ascii="GHEA Grapalat" w:hAnsi="GHEA Grapalat"/>
                <w:color w:val="000000"/>
                <w:sz w:val="20"/>
                <w:szCs w:val="20"/>
                <w:lang w:val="hy-AM" w:eastAsia="en-US" w:bidi="ar-SA"/>
              </w:rPr>
              <w:t>Различные виды зелени (кориандр, петрушка, укроп, базилик), безопасность в соответствии с санитарно-эпидемиологическими правилами и нормами N 2-III-4,9-01-2003 (РФ ПИН 2,3,2-1078-01) и безопасность пищевых продуктов  Статья 9 Закона РА</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pStyle w:val="HTML"/>
              <w:rPr>
                <w:rFonts w:ascii="GHEA Grapalat" w:hAnsi="GHEA Grapalat"/>
              </w:rPr>
            </w:pPr>
            <w:r w:rsidRPr="005E5EB0">
              <w:rPr>
                <w:rFonts w:ascii="GHEA Grapalat" w:hAnsi="GHEA Grapalat"/>
              </w:rPr>
              <w:t>соединение</w:t>
            </w:r>
          </w:p>
          <w:p w:rsidR="00160A88" w:rsidRPr="005E5EB0" w:rsidRDefault="00160A88" w:rsidP="005E5EB0">
            <w:pPr>
              <w:jc w:val="center"/>
              <w:rPr>
                <w:rFonts w:ascii="GHEA Grapalat" w:hAnsi="GHEA Grapalat" w:cs="Arial"/>
                <w:sz w:val="20"/>
                <w:szCs w:val="20"/>
                <w:lang w:val="en-US" w:eastAsia="en-US" w:bidi="ar-SA"/>
              </w:rPr>
            </w:pP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170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jc w:val="center"/>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170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в </w:t>
            </w:r>
            <w:proofErr w:type="spellStart"/>
            <w:r w:rsidRPr="00FE6DF7">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38</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15872600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Сода для еды</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spacing w:before="100" w:beforeAutospacing="1" w:after="100" w:afterAutospacing="1"/>
              <w:jc w:val="center"/>
              <w:rPr>
                <w:rFonts w:ascii="GHEA Grapalat" w:hAnsi="GHEA Grapalat"/>
                <w:color w:val="000000"/>
                <w:sz w:val="20"/>
                <w:szCs w:val="20"/>
                <w:lang w:val="hy-AM" w:eastAsia="en-US" w:bidi="ar-SA"/>
              </w:rPr>
            </w:pPr>
            <w:r w:rsidRPr="00153210">
              <w:rPr>
                <w:rFonts w:ascii="GHEA Grapalat" w:hAnsi="GHEA Grapalat"/>
                <w:color w:val="000000"/>
                <w:sz w:val="20"/>
                <w:szCs w:val="20"/>
                <w:lang w:val="hy-AM" w:eastAsia="en-US" w:bidi="ar-SA"/>
              </w:rPr>
              <w:br/>
            </w:r>
            <w:r w:rsidRPr="004D30FE">
              <w:rPr>
                <w:rFonts w:ascii="GHEA Grapalat" w:hAnsi="GHEA Grapalat"/>
                <w:color w:val="000000"/>
                <w:sz w:val="20"/>
                <w:szCs w:val="20"/>
                <w:lang w:val="hy-AM" w:eastAsia="en-US" w:bidi="ar-SA"/>
              </w:rPr>
              <w:t>Сухая, заводская упаковка, обрезка, влажность не более 8%. Безопасность - никелевый эквивалент статьи 8 Закона РА о безопасности пищевых продуктов и гигиенических норм N 2-III-4.9-01-2010</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18"/>
                <w:szCs w:val="18"/>
                <w:lang w:eastAsia="en-US" w:bidi="ar-SA"/>
              </w:rPr>
            </w:pPr>
            <w:proofErr w:type="spellStart"/>
            <w:r w:rsidRPr="005E5EB0">
              <w:rPr>
                <w:rFonts w:ascii="GHEA Grapalat" w:hAnsi="GHEA Grapalat" w:cs="Arial"/>
                <w:sz w:val="18"/>
                <w:szCs w:val="18"/>
                <w:lang w:eastAsia="en-US" w:bidi="ar-SA"/>
              </w:rPr>
              <w:t>каробка</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5</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D2327C">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39</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Pr>
                <w:rFonts w:ascii="GHEA Grapalat" w:hAnsi="GHEA Grapalat"/>
                <w:sz w:val="20"/>
                <w:szCs w:val="20"/>
                <w:lang w:val="en-US"/>
              </w:rPr>
              <w:t>0</w:t>
            </w:r>
            <w:r w:rsidRPr="00160A88">
              <w:rPr>
                <w:rFonts w:ascii="GHEA Grapalat" w:hAnsi="GHEA Grapalat"/>
                <w:sz w:val="20"/>
                <w:szCs w:val="20"/>
              </w:rPr>
              <w:t>3222112</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хурма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Calibri"/>
                <w:sz w:val="20"/>
                <w:szCs w:val="20"/>
                <w:lang w:val="hy-AM" w:eastAsia="en-US" w:bidi="ar-SA"/>
              </w:rPr>
            </w:pPr>
            <w:r w:rsidRPr="004D30FE">
              <w:rPr>
                <w:rFonts w:ascii="GHEA Grapalat" w:hAnsi="GHEA Grapalat" w:cs="Calibri"/>
                <w:sz w:val="20"/>
                <w:szCs w:val="20"/>
                <w:lang w:val="hy-AM" w:eastAsia="en-US" w:bidi="ar-SA"/>
              </w:rPr>
              <w:t>Чистый, без посторонних веществ; Сухие картонные коробки. Срок годности: не менее 30 дней с даты поставки.</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Default="00160A88" w:rsidP="005E5EB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w:t>
            </w:r>
          </w:p>
          <w:p w:rsidR="00160A88" w:rsidRPr="005E5EB0" w:rsidRDefault="00160A88" w:rsidP="005E5EB0">
            <w:pPr>
              <w:ind w:left="113" w:right="113"/>
              <w:rPr>
                <w:rFonts w:ascii="GHEA Grapalat" w:hAnsi="GHEA Grapalat"/>
                <w:sz w:val="20"/>
                <w:szCs w:val="20"/>
                <w:lang w:val="hy-AM" w:eastAsia="en-US" w:bidi="ar-SA"/>
              </w:rPr>
            </w:pPr>
            <w:r>
              <w:rPr>
                <w:rFonts w:ascii="GHEA Grapalat" w:hAnsi="GHEA Grapalat"/>
                <w:sz w:val="20"/>
                <w:szCs w:val="20"/>
                <w:lang w:eastAsia="en-US" w:bidi="ar-SA"/>
              </w:rPr>
              <w:t xml:space="preserve">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10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40</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15840000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какао</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lang w:val="hy-AM" w:eastAsia="en-US" w:bidi="ar-SA"/>
              </w:rPr>
            </w:pPr>
            <w:r w:rsidRPr="004D30FE">
              <w:rPr>
                <w:rFonts w:ascii="GHEA Grapalat" w:hAnsi="GHEA Grapalat"/>
                <w:sz w:val="20"/>
                <w:szCs w:val="20"/>
                <w:lang w:val="hy-AM" w:eastAsia="en-US" w:bidi="ar-SA"/>
              </w:rPr>
              <w:t xml:space="preserve">Влажность не более 6%, рН не более 7,1, дисперсия не менее 90%, расфасовка по 100 г, недиспергированные, ГОСТ 108-76, Безопасность и маркировка: N 2 -III-4.9-01-2010 Статья 8 Закона РА о гигиенических стандартах и </w:t>
            </w:r>
            <w:r w:rsidRPr="004D30FE">
              <w:rPr>
                <w:rFonts w:ascii="Cambria Math" w:hAnsi="Cambria Math" w:cs="Cambria Math"/>
                <w:sz w:val="20"/>
                <w:szCs w:val="20"/>
                <w:lang w:val="hy-AM" w:eastAsia="en-US" w:bidi="ar-SA"/>
              </w:rPr>
              <w:t>​​</w:t>
            </w:r>
            <w:r w:rsidRPr="004D30FE">
              <w:rPr>
                <w:rFonts w:ascii="GHEA Grapalat" w:hAnsi="GHEA Grapalat" w:cs="GHEA Grapalat"/>
                <w:sz w:val="20"/>
                <w:szCs w:val="20"/>
                <w:lang w:val="hy-AM" w:eastAsia="en-US" w:bidi="ar-SA"/>
              </w:rPr>
              <w:t>безопасности</w:t>
            </w:r>
            <w:r w:rsidRPr="004D30FE">
              <w:rPr>
                <w:rFonts w:ascii="GHEA Grapalat" w:hAnsi="GHEA Grapalat"/>
                <w:sz w:val="20"/>
                <w:szCs w:val="20"/>
                <w:lang w:val="hy-AM" w:eastAsia="en-US" w:bidi="ar-SA"/>
              </w:rPr>
              <w:t xml:space="preserve"> </w:t>
            </w:r>
            <w:r w:rsidRPr="004D30FE">
              <w:rPr>
                <w:rFonts w:ascii="GHEA Grapalat" w:hAnsi="GHEA Grapalat" w:cs="GHEA Grapalat"/>
                <w:sz w:val="20"/>
                <w:szCs w:val="20"/>
                <w:lang w:val="hy-AM" w:eastAsia="en-US" w:bidi="ar-SA"/>
              </w:rPr>
              <w:t>пищевых</w:t>
            </w:r>
            <w:r w:rsidRPr="004D30FE">
              <w:rPr>
                <w:rFonts w:ascii="GHEA Grapalat" w:hAnsi="GHEA Grapalat"/>
                <w:sz w:val="20"/>
                <w:szCs w:val="20"/>
                <w:lang w:val="hy-AM" w:eastAsia="en-US" w:bidi="ar-SA"/>
              </w:rPr>
              <w:t xml:space="preserve"> </w:t>
            </w:r>
            <w:r w:rsidRPr="004D30FE">
              <w:rPr>
                <w:rFonts w:ascii="GHEA Grapalat" w:hAnsi="GHEA Grapalat" w:cs="GHEA Grapalat"/>
                <w:sz w:val="20"/>
                <w:szCs w:val="20"/>
                <w:lang w:val="hy-AM" w:eastAsia="en-US" w:bidi="ar-SA"/>
              </w:rPr>
              <w:t>продуктов</w:t>
            </w:r>
            <w:r w:rsidRPr="004D30FE">
              <w:rPr>
                <w:rFonts w:ascii="GHEA Grapalat" w:hAnsi="GHEA Grapalat"/>
                <w:sz w:val="20"/>
                <w:szCs w:val="20"/>
                <w:lang w:val="hy-AM" w:eastAsia="en-US" w:bidi="ar-SA"/>
              </w:rPr>
              <w:t>.</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18"/>
                <w:szCs w:val="18"/>
                <w:lang w:eastAsia="en-US" w:bidi="ar-SA"/>
              </w:rPr>
            </w:pPr>
            <w:proofErr w:type="spellStart"/>
            <w:r w:rsidRPr="005E5EB0">
              <w:rPr>
                <w:rFonts w:ascii="GHEA Grapalat" w:hAnsi="GHEA Grapalat" w:cs="Arial"/>
                <w:sz w:val="18"/>
                <w:szCs w:val="18"/>
                <w:lang w:eastAsia="en-US" w:bidi="ar-SA"/>
              </w:rPr>
              <w:t>каробка</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20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rPr>
                <w:rFonts w:ascii="GHEA Grapalat" w:hAnsi="GHEA Grapalat"/>
                <w:sz w:val="20"/>
                <w:szCs w:val="20"/>
                <w:lang w:eastAsia="en-US" w:bidi="ar-SA"/>
              </w:rPr>
            </w:pP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20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D2327C">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41</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15831710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халва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olor w:val="000000"/>
                <w:sz w:val="20"/>
                <w:szCs w:val="20"/>
                <w:lang w:val="hy-AM" w:eastAsia="en-US" w:bidi="ar-SA"/>
              </w:rPr>
            </w:pPr>
            <w:r w:rsidRPr="004D30FE">
              <w:rPr>
                <w:rFonts w:ascii="GHEA Grapalat" w:hAnsi="GHEA Grapalat"/>
                <w:color w:val="000000"/>
                <w:sz w:val="20"/>
                <w:szCs w:val="20"/>
                <w:lang w:val="hy-AM" w:eastAsia="en-US" w:bidi="ar-SA"/>
              </w:rPr>
              <w:t xml:space="preserve">Халва подсолнечная, калорийность 553,4 ккал, 100 г, обезжиренный. </w:t>
            </w:r>
            <w:r w:rsidRPr="004D30FE">
              <w:rPr>
                <w:rFonts w:ascii="GHEA Grapalat" w:hAnsi="GHEA Grapalat"/>
                <w:color w:val="000000"/>
                <w:sz w:val="20"/>
                <w:szCs w:val="20"/>
                <w:lang w:val="hy-AM" w:eastAsia="en-US" w:bidi="ar-SA"/>
              </w:rPr>
              <w:lastRenderedPageBreak/>
              <w:t>Безопасность - никелевый эквивалент статьи 8 Закона РА о безопасности пищевых продуктов и гигиенических норм N 2-III-4.9-01-2010</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7</w:t>
            </w:r>
            <w:r w:rsidRPr="005E5EB0">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jc w:val="center"/>
              <w:rPr>
                <w:rFonts w:ascii="GHEA Grapalat" w:hAnsi="GHEA Grapalat"/>
                <w:sz w:val="20"/>
                <w:szCs w:val="20"/>
                <w:lang w:val="en-US" w:eastAsia="en-US" w:bidi="ar-SA"/>
              </w:rPr>
            </w:pPr>
            <w:r w:rsidRPr="005E5EB0">
              <w:rPr>
                <w:rFonts w:ascii="GHEA Grapalat" w:hAnsi="GHEA Grapalat"/>
                <w:sz w:val="20"/>
                <w:szCs w:val="20"/>
                <w:lang w:val="en-US" w:eastAsia="en-US" w:bidi="ar-SA"/>
              </w:rPr>
              <w:t xml:space="preserve">                                         </w:t>
            </w:r>
          </w:p>
          <w:p w:rsidR="00160A88" w:rsidRPr="005E5EB0" w:rsidRDefault="00160A88" w:rsidP="005E5EB0">
            <w:pPr>
              <w:ind w:left="113" w:right="113"/>
              <w:jc w:val="center"/>
              <w:rPr>
                <w:rFonts w:ascii="GHEA Grapalat" w:hAnsi="GHEA Grapalat"/>
                <w:sz w:val="20"/>
                <w:szCs w:val="20"/>
                <w:lang w:val="en-US" w:eastAsia="en-US" w:bidi="ar-SA"/>
              </w:rPr>
            </w:pPr>
            <w:r>
              <w:rPr>
                <w:rFonts w:ascii="GHEA Grapalat" w:hAnsi="GHEA Grapalat"/>
                <w:sz w:val="20"/>
                <w:szCs w:val="20"/>
                <w:lang w:eastAsia="en-US" w:bidi="ar-SA"/>
              </w:rPr>
              <w:t>О</w:t>
            </w:r>
            <w:r w:rsidRPr="005E5EB0">
              <w:rPr>
                <w:rFonts w:ascii="GHEA Grapalat" w:hAnsi="GHEA Grapalat"/>
                <w:sz w:val="20"/>
                <w:szCs w:val="20"/>
                <w:lang w:val="en-US" w:eastAsia="en-US" w:bidi="ar-SA"/>
              </w:rPr>
              <w:t xml:space="preserve">. </w:t>
            </w:r>
            <w:proofErr w:type="spellStart"/>
            <w:r>
              <w:rPr>
                <w:rFonts w:ascii="GHEA Grapalat" w:hAnsi="GHEA Grapalat"/>
                <w:sz w:val="20"/>
                <w:szCs w:val="20"/>
                <w:lang w:eastAsia="en-US" w:bidi="ar-SA"/>
              </w:rPr>
              <w:t>Таперакан</w:t>
            </w:r>
            <w:proofErr w:type="spellEnd"/>
            <w:r w:rsidRPr="005E5EB0">
              <w:rPr>
                <w:rFonts w:ascii="GHEA Grapalat" w:hAnsi="GHEA Grapalat"/>
                <w:sz w:val="20"/>
                <w:szCs w:val="20"/>
                <w:lang w:val="en-US" w:eastAsia="en-US" w:bidi="ar-SA"/>
              </w:rPr>
              <w:t xml:space="preserve"> </w:t>
            </w:r>
            <w:proofErr w:type="spellStart"/>
            <w:proofErr w:type="gramStart"/>
            <w:r>
              <w:rPr>
                <w:rFonts w:ascii="GHEA Grapalat" w:hAnsi="GHEA Grapalat"/>
                <w:sz w:val="20"/>
                <w:szCs w:val="20"/>
                <w:lang w:eastAsia="en-US" w:bidi="ar-SA"/>
              </w:rPr>
              <w:t>ул</w:t>
            </w:r>
            <w:proofErr w:type="spellEnd"/>
            <w:proofErr w:type="gramEnd"/>
            <w:r w:rsidRPr="005E5EB0">
              <w:rPr>
                <w:rFonts w:ascii="GHEA Grapalat" w:hAnsi="GHEA Grapalat"/>
                <w:sz w:val="20"/>
                <w:szCs w:val="20"/>
                <w:lang w:val="en-US" w:eastAsia="en-US" w:bidi="ar-SA"/>
              </w:rPr>
              <w:t xml:space="preserve"> </w:t>
            </w:r>
            <w:r>
              <w:rPr>
                <w:rFonts w:ascii="GHEA Grapalat" w:hAnsi="GHEA Grapalat"/>
                <w:sz w:val="20"/>
                <w:szCs w:val="20"/>
                <w:lang w:eastAsia="en-US" w:bidi="ar-SA"/>
              </w:rPr>
              <w:t>Исакова</w:t>
            </w:r>
            <w:r w:rsidRPr="005E5EB0">
              <w:rPr>
                <w:rFonts w:ascii="GHEA Grapalat" w:hAnsi="GHEA Grapalat"/>
                <w:sz w:val="20"/>
                <w:szCs w:val="20"/>
                <w:lang w:val="en-US" w:eastAsia="en-US" w:bidi="ar-SA"/>
              </w:rPr>
              <w:t xml:space="preserve">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7</w:t>
            </w:r>
            <w:r w:rsidRPr="005E5EB0">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lastRenderedPageBreak/>
              <w:t>42</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15612180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овес</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Calibri"/>
                <w:sz w:val="20"/>
                <w:szCs w:val="20"/>
                <w:lang w:val="hy-AM" w:eastAsia="en-US" w:bidi="ar-SA"/>
              </w:rPr>
            </w:pPr>
            <w:r w:rsidRPr="004D30FE">
              <w:rPr>
                <w:rFonts w:ascii="GHEA Grapalat" w:hAnsi="GHEA Grapalat" w:cs="Sylfaen"/>
                <w:sz w:val="20"/>
                <w:szCs w:val="20"/>
                <w:lang w:val="hy-AM" w:eastAsia="en-US" w:bidi="ar-SA"/>
              </w:rPr>
              <w:t>Овсяные хлопья, выкладываемые на картонные коробки.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70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jc w:val="center"/>
              <w:rPr>
                <w:rFonts w:ascii="GHEA Grapalat" w:hAnsi="GHEA Grapalat"/>
                <w:sz w:val="20"/>
                <w:szCs w:val="20"/>
                <w:lang w:eastAsia="en-US" w:bidi="ar-SA"/>
              </w:rPr>
            </w:pPr>
            <w:r w:rsidRPr="005E5EB0">
              <w:rPr>
                <w:rFonts w:ascii="GHEA Grapalat" w:hAnsi="GHEA Grapalat"/>
                <w:sz w:val="20"/>
                <w:szCs w:val="20"/>
                <w:lang w:val="en-US" w:eastAsia="en-US" w:bidi="ar-SA"/>
              </w:rPr>
              <w:t>գ</w:t>
            </w:r>
            <w:r w:rsidRPr="005E5EB0">
              <w:rPr>
                <w:rFonts w:ascii="GHEA Grapalat" w:hAnsi="GHEA Grapalat"/>
                <w:sz w:val="20"/>
                <w:szCs w:val="20"/>
                <w:lang w:eastAsia="en-US" w:bidi="ar-SA"/>
              </w:rPr>
              <w:t xml:space="preserve">. </w:t>
            </w:r>
            <w:r>
              <w:rPr>
                <w:rFonts w:ascii="GHEA Grapalat" w:hAnsi="GHEA Grapalat"/>
                <w:sz w:val="20"/>
                <w:szCs w:val="20"/>
                <w:lang w:val="hy-AM" w:eastAsia="en-US" w:bidi="ar-SA"/>
              </w:rPr>
              <w:t>Տափեր</w:t>
            </w:r>
            <w:r w:rsidRPr="005E5EB0">
              <w:rPr>
                <w:rFonts w:ascii="GHEA Grapalat" w:hAnsi="GHEA Grapalat"/>
                <w:sz w:val="20"/>
                <w:szCs w:val="20"/>
                <w:lang w:eastAsia="en-US" w:bidi="ar-SA"/>
              </w:rPr>
              <w:t xml:space="preserve">                                       </w:t>
            </w:r>
            <w:r>
              <w:rPr>
                <w:rFonts w:ascii="GHEA Grapalat" w:hAnsi="GHEA Grapalat"/>
                <w:sz w:val="20"/>
                <w:szCs w:val="20"/>
                <w:lang w:eastAsia="en-US" w:bidi="ar-SA"/>
              </w:rPr>
              <w:t>о</w:t>
            </w:r>
            <w:r w:rsidRPr="005E5EB0">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Таперакан</w:t>
            </w:r>
            <w:proofErr w:type="spellEnd"/>
            <w:r w:rsidRPr="005E5EB0">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sidRPr="005E5EB0">
              <w:rPr>
                <w:rFonts w:ascii="GHEA Grapalat" w:hAnsi="GHEA Grapalat"/>
                <w:sz w:val="20"/>
                <w:szCs w:val="20"/>
                <w:lang w:eastAsia="en-US" w:bidi="ar-SA"/>
              </w:rPr>
              <w:t xml:space="preserve"> </w:t>
            </w:r>
            <w:r>
              <w:rPr>
                <w:rFonts w:ascii="GHEA Grapalat" w:hAnsi="GHEA Grapalat"/>
                <w:sz w:val="20"/>
                <w:szCs w:val="20"/>
                <w:lang w:eastAsia="en-US" w:bidi="ar-SA"/>
              </w:rPr>
              <w:t>Исакова</w:t>
            </w:r>
            <w:r w:rsidRPr="005E5EB0">
              <w:rPr>
                <w:rFonts w:ascii="GHEA Grapalat" w:hAnsi="GHEA Grapalat"/>
                <w:sz w:val="20"/>
                <w:szCs w:val="20"/>
                <w:lang w:eastAsia="en-US" w:bidi="ar-SA"/>
              </w:rPr>
              <w:t xml:space="preserve">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en-US" w:eastAsia="en-US" w:bidi="ar-SA"/>
              </w:rPr>
            </w:pPr>
            <w:r w:rsidRPr="005E5EB0">
              <w:rPr>
                <w:rFonts w:ascii="GHEA Grapalat" w:hAnsi="GHEA Grapalat" w:cs="Arial"/>
                <w:sz w:val="20"/>
                <w:szCs w:val="20"/>
                <w:lang w:val="en-US" w:eastAsia="en-US" w:bidi="ar-SA"/>
              </w:rPr>
              <w:t>70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sidRPr="00A67D06">
              <w:rPr>
                <w:rFonts w:ascii="Sylfaen" w:hAnsi="Sylfaen" w:cs="Sylfaen"/>
                <w:sz w:val="20"/>
                <w:szCs w:val="20"/>
                <w:lang w:val="en-US" w:eastAsia="en-US" w:bidi="ar-SA"/>
              </w:rPr>
              <w:t>неделю</w:t>
            </w:r>
            <w:proofErr w:type="spellEnd"/>
          </w:p>
        </w:tc>
      </w:tr>
      <w:tr w:rsidR="00160A88" w:rsidRPr="005E5EB0" w:rsidTr="00153210">
        <w:tc>
          <w:tcPr>
            <w:tcW w:w="1333"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43</w:t>
            </w:r>
          </w:p>
        </w:tc>
        <w:tc>
          <w:tcPr>
            <w:tcW w:w="1405" w:type="dxa"/>
            <w:tcBorders>
              <w:top w:val="single" w:sz="4" w:space="0" w:color="auto"/>
              <w:left w:val="single" w:sz="4" w:space="0" w:color="auto"/>
              <w:bottom w:val="single" w:sz="4" w:space="0" w:color="auto"/>
              <w:right w:val="single" w:sz="4" w:space="0" w:color="auto"/>
            </w:tcBorders>
            <w:vAlign w:val="center"/>
          </w:tcPr>
          <w:p w:rsidR="00160A88" w:rsidRPr="00160A88" w:rsidRDefault="00160A88" w:rsidP="0079574B">
            <w:pPr>
              <w:jc w:val="center"/>
              <w:rPr>
                <w:rFonts w:ascii="GHEA Grapalat" w:hAnsi="GHEA Grapalat"/>
                <w:sz w:val="20"/>
                <w:szCs w:val="20"/>
              </w:rPr>
            </w:pPr>
            <w:r w:rsidRPr="00160A88">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sz w:val="20"/>
                <w:szCs w:val="20"/>
              </w:rPr>
            </w:pPr>
            <w:r w:rsidRPr="00153210">
              <w:rPr>
                <w:rFonts w:ascii="GHEA Grapalat" w:hAnsi="GHEA Grapalat"/>
                <w:sz w:val="20"/>
                <w:szCs w:val="20"/>
              </w:rPr>
              <w:t>Мука пшеничная высшего сорта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160A88" w:rsidRPr="00153210" w:rsidRDefault="00160A88" w:rsidP="00153210">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160A88" w:rsidRPr="00153210" w:rsidRDefault="00160A88" w:rsidP="00153210">
            <w:pPr>
              <w:jc w:val="center"/>
              <w:rPr>
                <w:rFonts w:ascii="GHEA Grapalat" w:hAnsi="GHEA Grapalat" w:cs="Arial"/>
                <w:sz w:val="20"/>
                <w:szCs w:val="20"/>
                <w:lang w:val="hy-AM" w:eastAsia="en-US" w:bidi="ar-SA"/>
              </w:rPr>
            </w:pPr>
            <w:r w:rsidRPr="004D30FE">
              <w:rPr>
                <w:rFonts w:ascii="GHEA Grapalat" w:hAnsi="GHEA Grapalat" w:cs="Arial"/>
                <w:sz w:val="20"/>
                <w:szCs w:val="20"/>
                <w:lang w:val="hy-AM" w:eastAsia="en-US" w:bidi="ar-SA"/>
              </w:rPr>
              <w:t xml:space="preserve">Характерна пшеничная мука, без запаха и вкуса. Без кислотности и горечи, без гнили и плесени. Содержание влаги - не более 15%, металломагнитных смесей - не более 3,0%, зольности - 0,55% по сухому </w:t>
            </w:r>
            <w:r w:rsidRPr="004D30FE">
              <w:rPr>
                <w:rFonts w:ascii="GHEA Grapalat" w:hAnsi="GHEA Grapalat" w:cs="Arial"/>
                <w:sz w:val="20"/>
                <w:szCs w:val="20"/>
                <w:lang w:val="hy-AM" w:eastAsia="en-US" w:bidi="ar-SA"/>
              </w:rPr>
              <w:lastRenderedPageBreak/>
              <w:t>веществу, сырого клея - не менее 28,0%. АСТ 280-2007. Безопасность и маркировка N 2-III-4.9-01-2010 Статья 8 гигиенических стандартов и Закон РА о безопасности пищевых продуктов</w:t>
            </w:r>
            <w:r w:rsidRPr="00153210">
              <w:rPr>
                <w:rFonts w:ascii="GHEA Grapalat" w:hAnsi="GHEA Grapalat" w:cs="Arial"/>
                <w:sz w:val="20"/>
                <w:szCs w:val="20"/>
                <w:lang w:val="hy-AM" w:eastAsia="en-US" w:bidi="ar-SA"/>
              </w:rPr>
              <w:t>:</w:t>
            </w:r>
          </w:p>
        </w:tc>
        <w:tc>
          <w:tcPr>
            <w:tcW w:w="89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eastAsia="en-US" w:bidi="ar-SA"/>
              </w:rPr>
            </w:pPr>
            <w:r>
              <w:rPr>
                <w:rFonts w:ascii="GHEA Grapalat" w:hAnsi="GHEA Grapalat" w:cs="Arial"/>
                <w:sz w:val="20"/>
                <w:szCs w:val="20"/>
                <w:lang w:eastAsia="en-US" w:bidi="ar-SA"/>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5E5EB0">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160A88" w:rsidRPr="005E5EB0" w:rsidRDefault="003528C0"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w:t>
            </w:r>
            <w:r w:rsidR="00160A88">
              <w:rPr>
                <w:rFonts w:ascii="GHEA Grapalat" w:hAnsi="GHEA Grapalat" w:cs="Arial"/>
                <w:sz w:val="20"/>
                <w:szCs w:val="20"/>
                <w:lang w:val="en-US" w:eastAsia="en-US" w:bidi="ar-SA"/>
              </w:rPr>
              <w:t>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160A88" w:rsidRPr="005E5EB0" w:rsidRDefault="00160A88" w:rsidP="005E5EB0">
            <w:pPr>
              <w:ind w:left="113" w:right="113"/>
              <w:rPr>
                <w:rFonts w:ascii="GHEA Grapalat" w:hAnsi="GHEA Grapalat"/>
                <w:sz w:val="20"/>
                <w:szCs w:val="20"/>
                <w:lang w:eastAsia="en-US" w:bidi="ar-SA"/>
              </w:rPr>
            </w:pPr>
            <w:r w:rsidRPr="005E5EB0">
              <w:rPr>
                <w:rFonts w:ascii="GHEA Grapalat" w:hAnsi="GHEA Grapalat"/>
                <w:sz w:val="20"/>
                <w:szCs w:val="20"/>
                <w:lang w:val="en-US" w:eastAsia="en-US" w:bidi="ar-SA"/>
              </w:rPr>
              <w:t>Գ</w:t>
            </w:r>
            <w:r>
              <w:rPr>
                <w:rFonts w:ascii="GHEA Grapalat" w:hAnsi="GHEA Grapalat"/>
                <w:sz w:val="20"/>
                <w:szCs w:val="20"/>
                <w:lang w:eastAsia="en-US" w:bidi="ar-SA"/>
              </w:rPr>
              <w:t xml:space="preserve">                                          о </w:t>
            </w:r>
            <w:proofErr w:type="spellStart"/>
            <w:r>
              <w:rPr>
                <w:rFonts w:ascii="GHEA Grapalat" w:hAnsi="GHEA Grapalat"/>
                <w:sz w:val="20"/>
                <w:szCs w:val="20"/>
                <w:lang w:eastAsia="en-US" w:bidi="ar-SA"/>
              </w:rPr>
              <w:t>Таперакан</w:t>
            </w:r>
            <w:proofErr w:type="spellEnd"/>
            <w:r>
              <w:rPr>
                <w:rFonts w:ascii="GHEA Grapalat" w:hAnsi="GHEA Grapalat"/>
                <w:sz w:val="20"/>
                <w:szCs w:val="20"/>
                <w:lang w:eastAsia="en-US" w:bidi="ar-SA"/>
              </w:rPr>
              <w:t xml:space="preserve"> </w:t>
            </w:r>
            <w:proofErr w:type="spellStart"/>
            <w:r>
              <w:rPr>
                <w:rFonts w:ascii="GHEA Grapalat" w:hAnsi="GHEA Grapalat"/>
                <w:sz w:val="20"/>
                <w:szCs w:val="20"/>
                <w:lang w:eastAsia="en-US" w:bidi="ar-SA"/>
              </w:rPr>
              <w:t>ул</w:t>
            </w:r>
            <w:proofErr w:type="spellEnd"/>
            <w:r>
              <w:rPr>
                <w:rFonts w:ascii="GHEA Grapalat" w:hAnsi="GHEA Grapalat"/>
                <w:sz w:val="20"/>
                <w:szCs w:val="20"/>
                <w:lang w:eastAsia="en-US" w:bidi="ar-SA"/>
              </w:rPr>
              <w:t xml:space="preserve">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160A88" w:rsidRPr="005E5EB0" w:rsidRDefault="003528C0" w:rsidP="005E5EB0">
            <w:pPr>
              <w:jc w:val="center"/>
              <w:rPr>
                <w:rFonts w:ascii="GHEA Grapalat" w:hAnsi="GHEA Grapalat" w:cs="Arial"/>
                <w:sz w:val="20"/>
                <w:szCs w:val="20"/>
                <w:lang w:val="en-US" w:eastAsia="en-US" w:bidi="ar-SA"/>
              </w:rPr>
            </w:pPr>
            <w:r>
              <w:rPr>
                <w:rFonts w:ascii="GHEA Grapalat" w:hAnsi="GHEA Grapalat" w:cs="Arial"/>
                <w:sz w:val="20"/>
                <w:szCs w:val="20"/>
                <w:lang w:val="en-US" w:eastAsia="en-US" w:bidi="ar-SA"/>
              </w:rPr>
              <w:t>3</w:t>
            </w:r>
            <w:r w:rsidR="00160A88">
              <w:rPr>
                <w:rFonts w:ascii="GHEA Grapalat" w:hAnsi="GHEA Grapalat" w:cs="Arial"/>
                <w:sz w:val="20"/>
                <w:szCs w:val="20"/>
                <w:lang w:val="en-US" w:eastAsia="en-US" w:bidi="ar-SA"/>
              </w:rPr>
              <w:t>0</w:t>
            </w:r>
          </w:p>
        </w:tc>
        <w:tc>
          <w:tcPr>
            <w:tcW w:w="1518" w:type="dxa"/>
            <w:tcBorders>
              <w:top w:val="single" w:sz="4" w:space="0" w:color="auto"/>
              <w:left w:val="single" w:sz="4" w:space="0" w:color="auto"/>
              <w:bottom w:val="single" w:sz="4" w:space="0" w:color="auto"/>
              <w:right w:val="single" w:sz="4" w:space="0" w:color="auto"/>
            </w:tcBorders>
            <w:vAlign w:val="center"/>
          </w:tcPr>
          <w:p w:rsidR="00160A88" w:rsidRPr="005E5EB0" w:rsidRDefault="00160A88" w:rsidP="00D2327C">
            <w:pPr>
              <w:jc w:val="center"/>
              <w:rPr>
                <w:sz w:val="20"/>
                <w:szCs w:val="20"/>
                <w:lang w:val="en-US" w:eastAsia="en-US" w:bidi="ar-SA"/>
              </w:rPr>
            </w:pPr>
            <w:proofErr w:type="spellStart"/>
            <w:r w:rsidRPr="00FE6DF7">
              <w:rPr>
                <w:rFonts w:ascii="Sylfaen" w:hAnsi="Sylfaen" w:cs="Sylfaen"/>
                <w:sz w:val="20"/>
                <w:szCs w:val="20"/>
                <w:lang w:val="en-US" w:eastAsia="en-US" w:bidi="ar-SA"/>
              </w:rPr>
              <w:t>До</w:t>
            </w:r>
            <w:proofErr w:type="spellEnd"/>
            <w:r w:rsidRPr="00FE6DF7">
              <w:rPr>
                <w:rFonts w:ascii="Sylfaen" w:hAnsi="Sylfaen" w:cs="Sylfaen"/>
                <w:sz w:val="20"/>
                <w:szCs w:val="20"/>
                <w:lang w:val="en-US" w:eastAsia="en-US" w:bidi="ar-SA"/>
              </w:rPr>
              <w:t xml:space="preserve">  25.12.2020 </w:t>
            </w:r>
            <w:r w:rsidRPr="00A67D06">
              <w:rPr>
                <w:rFonts w:ascii="Sylfaen" w:hAnsi="Sylfaen" w:cs="Sylfaen"/>
                <w:sz w:val="20"/>
                <w:szCs w:val="20"/>
                <w:lang w:val="en-US" w:eastAsia="en-US" w:bidi="ar-SA"/>
              </w:rPr>
              <w:t xml:space="preserve">в </w:t>
            </w:r>
            <w:proofErr w:type="spellStart"/>
            <w:r w:rsidRPr="00A67D06">
              <w:rPr>
                <w:rFonts w:ascii="Sylfaen" w:hAnsi="Sylfaen" w:cs="Sylfaen"/>
                <w:sz w:val="20"/>
                <w:szCs w:val="20"/>
                <w:lang w:val="en-US" w:eastAsia="en-US" w:bidi="ar-SA"/>
              </w:rPr>
              <w:t>каждую</w:t>
            </w:r>
            <w:proofErr w:type="spellEnd"/>
            <w:r w:rsidRPr="00A67D06">
              <w:rPr>
                <w:rFonts w:ascii="Sylfaen" w:hAnsi="Sylfaen" w:cs="Sylfaen"/>
                <w:sz w:val="20"/>
                <w:szCs w:val="20"/>
                <w:lang w:val="en-US" w:eastAsia="en-US" w:bidi="ar-SA"/>
              </w:rPr>
              <w:t xml:space="preserve"> </w:t>
            </w:r>
            <w:proofErr w:type="spellStart"/>
            <w:r>
              <w:rPr>
                <w:rFonts w:ascii="Sylfaen" w:hAnsi="Sylfaen" w:cs="Sylfaen"/>
                <w:sz w:val="20"/>
                <w:szCs w:val="20"/>
                <w:lang w:val="en-US" w:eastAsia="en-US" w:bidi="ar-SA"/>
              </w:rPr>
              <w:t>месяц</w:t>
            </w:r>
            <w:proofErr w:type="spellEnd"/>
          </w:p>
        </w:tc>
      </w:tr>
    </w:tbl>
    <w:p w:rsidR="005E5EB0" w:rsidRDefault="005E5EB0" w:rsidP="008A7430">
      <w:pPr>
        <w:pStyle w:val="af2"/>
        <w:widowControl w:val="0"/>
        <w:jc w:val="both"/>
        <w:rPr>
          <w:rFonts w:ascii="GHEA Grapalat" w:hAnsi="GHEA Grapalat"/>
          <w:i/>
          <w:sz w:val="16"/>
          <w:szCs w:val="16"/>
        </w:rPr>
      </w:pPr>
    </w:p>
    <w:p w:rsidR="005E5EB0" w:rsidRDefault="005E5EB0" w:rsidP="008A7430">
      <w:pPr>
        <w:pStyle w:val="af2"/>
        <w:widowControl w:val="0"/>
        <w:jc w:val="both"/>
        <w:rPr>
          <w:rFonts w:ascii="GHEA Grapalat" w:hAnsi="GHEA Grapalat"/>
          <w:i/>
          <w:sz w:val="16"/>
          <w:szCs w:val="16"/>
        </w:rPr>
      </w:pPr>
    </w:p>
    <w:p w:rsidR="005E5EB0" w:rsidRDefault="005E5EB0" w:rsidP="008A7430">
      <w:pPr>
        <w:pStyle w:val="af2"/>
        <w:widowControl w:val="0"/>
        <w:jc w:val="both"/>
        <w:rPr>
          <w:rFonts w:ascii="GHEA Grapalat" w:hAnsi="GHEA Grapalat"/>
          <w:i/>
          <w:sz w:val="16"/>
          <w:szCs w:val="16"/>
        </w:rPr>
      </w:pP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1C56F7">
        <w:rPr>
          <w:rFonts w:ascii="GHEA Grapalat" w:hAnsi="GHEA Grapalat"/>
          <w:i/>
          <w:sz w:val="16"/>
          <w:szCs w:val="16"/>
        </w:rPr>
        <w:t>вступления</w:t>
      </w:r>
      <w:proofErr w:type="gramEnd"/>
      <w:r w:rsidRPr="001C56F7">
        <w:rPr>
          <w:rFonts w:ascii="GHEA Grapalat" w:hAnsi="GHEA Grapalat"/>
          <w:i/>
          <w:sz w:val="16"/>
          <w:szCs w:val="16"/>
        </w:rPr>
        <w:t xml:space="preserve"> в силу заключаемого между сторонами соглашения в случае </w:t>
      </w:r>
      <w:proofErr w:type="spellStart"/>
      <w:r w:rsidRPr="001C56F7">
        <w:rPr>
          <w:rFonts w:ascii="GHEA Grapalat" w:hAnsi="GHEA Grapalat"/>
          <w:i/>
          <w:sz w:val="16"/>
          <w:szCs w:val="16"/>
        </w:rPr>
        <w:t>предусмотрения</w:t>
      </w:r>
      <w:proofErr w:type="spellEnd"/>
      <w:r w:rsidRPr="001C56F7">
        <w:rPr>
          <w:rFonts w:ascii="GHEA Grapalat" w:hAnsi="GHEA Grapalat"/>
          <w:i/>
          <w:sz w:val="16"/>
          <w:szCs w:val="16"/>
        </w:rPr>
        <w:t xml:space="preserve">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1C56F7">
        <w:rPr>
          <w:rFonts w:ascii="GHEA Grapalat" w:hAnsi="GHEA Grapalat"/>
          <w:i/>
          <w:sz w:val="16"/>
          <w:szCs w:val="16"/>
        </w:rPr>
        <w:t>.</w:t>
      </w:r>
      <w:proofErr w:type="gramEnd"/>
      <w:r w:rsidRPr="001C56F7">
        <w:rPr>
          <w:rFonts w:ascii="GHEA Grapalat" w:hAnsi="GHEA Grapalat"/>
          <w:i/>
          <w:sz w:val="16"/>
          <w:szCs w:val="16"/>
        </w:rPr>
        <w:t xml:space="preserve"> </w:t>
      </w:r>
      <w:proofErr w:type="gramStart"/>
      <w:r w:rsidRPr="001C56F7">
        <w:rPr>
          <w:rFonts w:ascii="GHEA Grapalat" w:hAnsi="GHEA Grapalat"/>
          <w:i/>
          <w:sz w:val="16"/>
          <w:szCs w:val="16"/>
        </w:rPr>
        <w:t>п</w:t>
      </w:r>
      <w:proofErr w:type="gramEnd"/>
      <w:r w:rsidRPr="001C56F7">
        <w:rPr>
          <w:rFonts w:ascii="GHEA Grapalat" w:hAnsi="GHEA Grapalat"/>
          <w:i/>
          <w:sz w:val="16"/>
          <w:szCs w:val="16"/>
        </w:rPr>
        <w:t>о почте или по телефону</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p w:rsidR="0071286E" w:rsidRDefault="0071286E" w:rsidP="00B46D58">
      <w:pPr>
        <w:widowControl w:val="0"/>
        <w:jc w:val="both"/>
        <w:rPr>
          <w:rFonts w:ascii="GHEA Grapalat" w:hAnsi="GHEA Grapalat"/>
          <w:lang w:val="en-US"/>
        </w:rPr>
      </w:pPr>
    </w:p>
    <w:p w:rsidR="00FE6DF7" w:rsidRDefault="00FE6DF7" w:rsidP="00B46D58">
      <w:pPr>
        <w:widowControl w:val="0"/>
        <w:jc w:val="both"/>
        <w:rPr>
          <w:rFonts w:ascii="GHEA Grapalat" w:hAnsi="GHEA Grapalat"/>
          <w:lang w:val="en-US"/>
        </w:rPr>
      </w:pPr>
    </w:p>
    <w:p w:rsidR="00FE6DF7" w:rsidRDefault="00FE6DF7" w:rsidP="00B46D58">
      <w:pPr>
        <w:widowControl w:val="0"/>
        <w:jc w:val="both"/>
        <w:rPr>
          <w:rFonts w:ascii="GHEA Grapalat" w:hAnsi="GHEA Grapalat"/>
          <w:lang w:val="en-US"/>
        </w:rPr>
      </w:pPr>
    </w:p>
    <w:p w:rsidR="00FE6DF7" w:rsidRPr="00FE6DF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606156" w:rsidRPr="001C56F7" w:rsidTr="00606156">
        <w:tc>
          <w:tcPr>
            <w:tcW w:w="4536" w:type="dxa"/>
          </w:tcPr>
          <w:p w:rsidR="00606156" w:rsidRPr="001E65D1" w:rsidRDefault="00606156" w:rsidP="00606156">
            <w:pPr>
              <w:widowControl w:val="0"/>
              <w:spacing w:after="160"/>
              <w:jc w:val="center"/>
              <w:rPr>
                <w:rFonts w:ascii="GHEA Grapalat" w:hAnsi="GHEA Grapalat"/>
                <w:b/>
              </w:rPr>
            </w:pPr>
          </w:p>
          <w:p w:rsidR="00606156" w:rsidRPr="001E65D1" w:rsidRDefault="00606156" w:rsidP="00606156">
            <w:pPr>
              <w:widowControl w:val="0"/>
              <w:spacing w:after="160"/>
              <w:jc w:val="center"/>
              <w:rPr>
                <w:rFonts w:ascii="GHEA Grapalat" w:hAnsi="GHEA Grapalat"/>
                <w:b/>
              </w:rPr>
            </w:pPr>
            <w:r w:rsidRPr="001C56F7">
              <w:rPr>
                <w:rFonts w:ascii="GHEA Grapalat" w:hAnsi="GHEA Grapalat"/>
                <w:b/>
              </w:rPr>
              <w:t>ПОКУПАТЕЛЬ</w:t>
            </w:r>
          </w:p>
          <w:p w:rsidR="00606156" w:rsidRPr="00E15766" w:rsidRDefault="00606156" w:rsidP="00606156">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Pr>
                <w:rFonts w:ascii="GHEA Grapalat" w:hAnsi="GHEA Grapalat"/>
                <w:i/>
                <w:sz w:val="20"/>
                <w:szCs w:val="20"/>
                <w:lang w:eastAsia="en-US" w:bidi="ar-SA"/>
              </w:rPr>
              <w:t>Таперакана</w:t>
            </w:r>
            <w:proofErr w:type="spellEnd"/>
            <w:r>
              <w:rPr>
                <w:rFonts w:ascii="GHEA Grapalat" w:hAnsi="GHEA Grapalat"/>
                <w:i/>
                <w:sz w:val="20"/>
                <w:szCs w:val="20"/>
                <w:lang w:eastAsia="en-US" w:bidi="ar-SA"/>
              </w:rPr>
              <w:t>» О</w:t>
            </w:r>
            <w:r w:rsidRPr="00E15766">
              <w:rPr>
                <w:rFonts w:ascii="GHEA Grapalat" w:hAnsi="GHEA Grapalat"/>
                <w:i/>
                <w:sz w:val="20"/>
                <w:szCs w:val="20"/>
                <w:lang w:eastAsia="en-US" w:bidi="ar-SA"/>
              </w:rPr>
              <w:t>НКО</w:t>
            </w:r>
          </w:p>
          <w:p w:rsidR="00606156" w:rsidRPr="00E15766" w:rsidRDefault="00606156" w:rsidP="00606156">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Таперакан</w:t>
            </w:r>
            <w:proofErr w:type="spellEnd"/>
            <w:r>
              <w:rPr>
                <w:rFonts w:ascii="GHEA Grapalat" w:hAnsi="GHEA Grapalat"/>
                <w:i/>
                <w:sz w:val="20"/>
                <w:szCs w:val="20"/>
              </w:rPr>
              <w:t xml:space="preserve">  улица Исакова  2</w:t>
            </w:r>
          </w:p>
          <w:p w:rsidR="00606156" w:rsidRPr="00606156" w:rsidRDefault="00606156" w:rsidP="00606156">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Pr="00606156">
              <w:rPr>
                <w:rFonts w:ascii="GHEA Grapalat" w:hAnsi="GHEA Grapalat"/>
                <w:sz w:val="20"/>
                <w:lang w:val="hy-AM" w:eastAsia="en-US" w:bidi="ar-SA"/>
              </w:rPr>
              <w:t>160100170029100</w:t>
            </w:r>
          </w:p>
          <w:p w:rsidR="00606156" w:rsidRPr="00E15766" w:rsidRDefault="00606156" w:rsidP="00606156">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ВТБ </w:t>
            </w:r>
            <w:r w:rsidRPr="00E15766">
              <w:rPr>
                <w:rFonts w:ascii="GHEA Grapalat" w:hAnsi="GHEA Grapalat"/>
                <w:i/>
                <w:sz w:val="20"/>
                <w:szCs w:val="20"/>
                <w:lang w:eastAsia="en-US" w:bidi="ar-SA"/>
              </w:rPr>
              <w:t xml:space="preserve"> Банк</w:t>
            </w:r>
          </w:p>
          <w:p w:rsidR="00606156" w:rsidRPr="00E15766" w:rsidRDefault="00606156" w:rsidP="00606156">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606156">
              <w:rPr>
                <w:rFonts w:ascii="GHEA Grapalat" w:hAnsi="GHEA Grapalat"/>
                <w:sz w:val="20"/>
                <w:lang w:val="hy-AM" w:eastAsia="en-US" w:bidi="ar-SA"/>
              </w:rPr>
              <w:t>04103189</w:t>
            </w: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c>
          <w:tcPr>
            <w:tcW w:w="760" w:type="dxa"/>
          </w:tcPr>
          <w:p w:rsidR="00606156" w:rsidRPr="001C56F7" w:rsidRDefault="00606156" w:rsidP="00606156">
            <w:pPr>
              <w:widowControl w:val="0"/>
              <w:spacing w:after="160"/>
              <w:jc w:val="center"/>
              <w:rPr>
                <w:rFonts w:ascii="GHEA Grapalat" w:hAnsi="GHEA Grapalat"/>
              </w:rPr>
            </w:pPr>
          </w:p>
        </w:tc>
        <w:tc>
          <w:tcPr>
            <w:tcW w:w="4343" w:type="dxa"/>
          </w:tcPr>
          <w:p w:rsidR="00606156" w:rsidRPr="001C56F7" w:rsidRDefault="00606156" w:rsidP="00606156">
            <w:pPr>
              <w:widowControl w:val="0"/>
              <w:spacing w:after="160"/>
              <w:jc w:val="center"/>
              <w:rPr>
                <w:rFonts w:ascii="GHEA Grapalat" w:hAnsi="GHEA Grapalat"/>
                <w:b/>
                <w:lang w:val="en-US"/>
              </w:rPr>
            </w:pPr>
          </w:p>
          <w:p w:rsidR="00606156" w:rsidRPr="001C56F7" w:rsidRDefault="00606156" w:rsidP="00606156">
            <w:pPr>
              <w:widowControl w:val="0"/>
              <w:spacing w:after="160"/>
              <w:jc w:val="center"/>
              <w:rPr>
                <w:rFonts w:ascii="GHEA Grapalat" w:hAnsi="GHEA Grapalat" w:cs="Sylfaen"/>
                <w:b/>
                <w:bCs/>
              </w:rPr>
            </w:pPr>
            <w:r w:rsidRPr="001C56F7">
              <w:rPr>
                <w:rFonts w:ascii="GHEA Grapalat" w:hAnsi="GHEA Grapalat"/>
                <w:b/>
              </w:rPr>
              <w:t>ПРОДАВЕЦ</w:t>
            </w: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af6"/>
          <w:rFonts w:ascii="GHEA Grapalat" w:hAnsi="GHEA Grapalat"/>
        </w:rPr>
        <w:footnoteReference w:customMarkFollows="1" w:id="21"/>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0348C2">
        <w:trPr>
          <w:trHeight w:val="747"/>
          <w:jc w:val="center"/>
        </w:trPr>
        <w:tc>
          <w:tcPr>
            <w:tcW w:w="1547"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78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449"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af6"/>
                <w:rFonts w:ascii="GHEA Grapalat" w:hAnsi="GHEA Grapalat"/>
                <w:sz w:val="16"/>
                <w:szCs w:val="16"/>
              </w:rPr>
              <w:footnoteReference w:customMarkFollows="1" w:id="22"/>
              <w:t>**</w:t>
            </w:r>
          </w:p>
        </w:tc>
      </w:tr>
      <w:tr w:rsidR="00606156" w:rsidRPr="001C56F7" w:rsidTr="000348C2">
        <w:trPr>
          <w:trHeight w:val="594"/>
          <w:jc w:val="center"/>
        </w:trPr>
        <w:tc>
          <w:tcPr>
            <w:tcW w:w="1547" w:type="dxa"/>
          </w:tcPr>
          <w:p w:rsidR="00071D1C" w:rsidRPr="001C56F7" w:rsidRDefault="00071D1C" w:rsidP="00B46D58">
            <w:pPr>
              <w:widowControl w:val="0"/>
              <w:jc w:val="center"/>
              <w:rPr>
                <w:rFonts w:ascii="GHEA Grapalat" w:hAnsi="GHEA Grapalat"/>
                <w:sz w:val="16"/>
                <w:szCs w:val="16"/>
              </w:rPr>
            </w:pPr>
          </w:p>
        </w:tc>
        <w:tc>
          <w:tcPr>
            <w:tcW w:w="1788" w:type="dxa"/>
          </w:tcPr>
          <w:p w:rsidR="00071D1C" w:rsidRPr="001C56F7" w:rsidRDefault="00071D1C" w:rsidP="00B46D58">
            <w:pPr>
              <w:widowControl w:val="0"/>
              <w:jc w:val="center"/>
              <w:rPr>
                <w:rFonts w:ascii="GHEA Grapalat" w:hAnsi="GHEA Grapalat"/>
                <w:sz w:val="16"/>
                <w:szCs w:val="16"/>
              </w:rPr>
            </w:pPr>
          </w:p>
        </w:tc>
        <w:tc>
          <w:tcPr>
            <w:tcW w:w="2284"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879"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49"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586"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2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1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0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0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1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21"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160A88" w:rsidRPr="001C56F7" w:rsidTr="00160A88">
        <w:trPr>
          <w:trHeight w:val="404"/>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15811120</w:t>
            </w:r>
          </w:p>
        </w:tc>
        <w:tc>
          <w:tcPr>
            <w:tcW w:w="2284" w:type="dxa"/>
          </w:tcPr>
          <w:p w:rsidR="00160A88" w:rsidRPr="00EB4DAA" w:rsidRDefault="00EB4DAA" w:rsidP="00606156">
            <w:pPr>
              <w:rPr>
                <w:rFonts w:ascii="GHEA Grapalat" w:hAnsi="GHEA Grapalat"/>
                <w:sz w:val="18"/>
                <w:szCs w:val="18"/>
                <w:lang w:val="en-US"/>
              </w:rPr>
            </w:pPr>
            <w:r w:rsidRPr="00606156">
              <w:rPr>
                <w:rFonts w:ascii="GHEA Grapalat" w:hAnsi="GHEA Grapalat"/>
                <w:sz w:val="18"/>
                <w:szCs w:val="18"/>
              </w:rPr>
              <w:t>Х</w:t>
            </w:r>
            <w:r w:rsidR="00160A88" w:rsidRPr="00606156">
              <w:rPr>
                <w:rFonts w:ascii="GHEA Grapalat" w:hAnsi="GHEA Grapalat"/>
                <w:sz w:val="18"/>
                <w:szCs w:val="18"/>
              </w:rPr>
              <w:t>леб</w:t>
            </w:r>
            <w:r>
              <w:rPr>
                <w:rFonts w:ascii="GHEA Grapalat" w:hAnsi="GHEA Grapalat"/>
                <w:sz w:val="18"/>
                <w:szCs w:val="18"/>
                <w:lang w:val="en-US"/>
              </w:rPr>
              <w:t>,</w:t>
            </w:r>
            <w:proofErr w:type="spellStart"/>
            <w:r>
              <w:rPr>
                <w:rFonts w:ascii="GHEA Grapalat" w:hAnsi="GHEA Grapalat"/>
                <w:sz w:val="18"/>
                <w:szCs w:val="18"/>
                <w:lang w:val="en-US"/>
              </w:rPr>
              <w:t>матнакаш</w:t>
            </w:r>
            <w:proofErr w:type="spellEnd"/>
            <w:r>
              <w:rPr>
                <w:rFonts w:ascii="GHEA Grapalat" w:hAnsi="GHEA Grapalat"/>
                <w:sz w:val="18"/>
                <w:szCs w:val="18"/>
                <w:lang w:val="en-US"/>
              </w:rPr>
              <w:t xml:space="preserve">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210"/>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15313110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картофель</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21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15851100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Макароны / Вермишель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23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4</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15831000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сахар</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241"/>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5</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15112150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w:t>
            </w:r>
            <w:r>
              <w:rPr>
                <w:rFonts w:ascii="GHEA Grapalat" w:hAnsi="GHEA Grapalat"/>
                <w:sz w:val="18"/>
                <w:szCs w:val="18"/>
              </w:rPr>
              <w:t>уринная  мясо</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404"/>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6</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15530000</w:t>
            </w:r>
          </w:p>
        </w:tc>
        <w:tc>
          <w:tcPr>
            <w:tcW w:w="2284" w:type="dxa"/>
          </w:tcPr>
          <w:p w:rsidR="00160A88" w:rsidRPr="00606156" w:rsidRDefault="00160A88" w:rsidP="00606156">
            <w:pPr>
              <w:rPr>
                <w:rFonts w:ascii="GHEA Grapalat" w:hAnsi="GHEA Grapalat"/>
                <w:sz w:val="18"/>
                <w:szCs w:val="18"/>
              </w:rPr>
            </w:pPr>
            <w:proofErr w:type="gramStart"/>
            <w:r w:rsidRPr="00606156">
              <w:rPr>
                <w:rFonts w:ascii="GHEA Grapalat" w:hAnsi="GHEA Grapalat"/>
                <w:sz w:val="18"/>
                <w:szCs w:val="18"/>
              </w:rPr>
              <w:t>Сливочный</w:t>
            </w:r>
            <w:proofErr w:type="gramEnd"/>
            <w:r w:rsidRPr="00606156">
              <w:rPr>
                <w:rFonts w:ascii="GHEA Grapalat" w:hAnsi="GHEA Grapalat"/>
                <w:sz w:val="18"/>
                <w:szCs w:val="18"/>
              </w:rPr>
              <w:t xml:space="preserve"> </w:t>
            </w:r>
            <w:r>
              <w:rPr>
                <w:rFonts w:ascii="GHEA Grapalat" w:hAnsi="GHEA Grapalat"/>
                <w:sz w:val="18"/>
                <w:szCs w:val="18"/>
              </w:rPr>
              <w:t>масло</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404"/>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7</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15421100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i/>
                <w:sz w:val="18"/>
                <w:szCs w:val="18"/>
              </w:rPr>
              <w:t>масло подсолнечное рафинированное</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268"/>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8</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03211300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рис</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46"/>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9</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15616000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 xml:space="preserve">Гречка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70"/>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10</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15331153</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чечевица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404"/>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11</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15331154</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тромб</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404"/>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12</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15617000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крупа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88"/>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lastRenderedPageBreak/>
              <w:t>13</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03142510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яйцо</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14</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15333100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Томатная паста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15111120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Говядина / мягкая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16</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15111110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Говядина / Кость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17</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15541200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 xml:space="preserve">Сыр </w:t>
            </w:r>
            <w:proofErr w:type="gramStart"/>
            <w:r w:rsidRPr="00606156">
              <w:rPr>
                <w:rFonts w:ascii="GHEA Grapalat" w:hAnsi="GHEA Grapalat"/>
                <w:sz w:val="18"/>
                <w:szCs w:val="18"/>
              </w:rPr>
              <w:t>Чанах</w:t>
            </w:r>
            <w:proofErr w:type="gramEnd"/>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18</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15511600</w:t>
            </w:r>
          </w:p>
        </w:tc>
        <w:tc>
          <w:tcPr>
            <w:tcW w:w="2284" w:type="dxa"/>
          </w:tcPr>
          <w:p w:rsidR="00160A88" w:rsidRPr="00606156" w:rsidRDefault="00160A88" w:rsidP="00606156">
            <w:pPr>
              <w:rPr>
                <w:rFonts w:ascii="GHEA Grapalat" w:hAnsi="GHEA Grapalat"/>
                <w:sz w:val="18"/>
                <w:szCs w:val="18"/>
              </w:rPr>
            </w:pPr>
            <w:proofErr w:type="gramStart"/>
            <w:r w:rsidRPr="00606156">
              <w:rPr>
                <w:rFonts w:ascii="GHEA Grapalat" w:hAnsi="GHEA Grapalat"/>
                <w:sz w:val="18"/>
                <w:szCs w:val="18"/>
              </w:rPr>
              <w:t>Молоко</w:t>
            </w:r>
            <w:proofErr w:type="gramEnd"/>
            <w:r w:rsidRPr="00606156">
              <w:rPr>
                <w:rFonts w:ascii="GHEA Grapalat" w:hAnsi="GHEA Grapalat"/>
                <w:sz w:val="18"/>
                <w:szCs w:val="18"/>
              </w:rPr>
              <w:t xml:space="preserve"> сгущенное с сахаром</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19</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15512000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Сметана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20</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15542100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Творог</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21</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15821500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Печенье / Пекан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22</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15842310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Карамель</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23</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15863200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чай</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24</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15551600</w:t>
            </w:r>
          </w:p>
        </w:tc>
        <w:tc>
          <w:tcPr>
            <w:tcW w:w="2284" w:type="dxa"/>
          </w:tcPr>
          <w:p w:rsidR="00160A88" w:rsidRPr="00606156" w:rsidRDefault="00160A88" w:rsidP="00606156">
            <w:pPr>
              <w:rPr>
                <w:rFonts w:ascii="GHEA Grapalat" w:hAnsi="GHEA Grapalat"/>
                <w:sz w:val="18"/>
                <w:szCs w:val="18"/>
              </w:rPr>
            </w:pPr>
            <w:proofErr w:type="spellStart"/>
            <w:r>
              <w:rPr>
                <w:rFonts w:ascii="GHEA Grapalat" w:hAnsi="GHEA Grapalat"/>
                <w:sz w:val="18"/>
                <w:szCs w:val="18"/>
              </w:rPr>
              <w:t>Мацун</w:t>
            </w:r>
            <w:proofErr w:type="spellEnd"/>
            <w:r>
              <w:rPr>
                <w:rFonts w:ascii="GHEA Grapalat" w:hAnsi="GHEA Grapalat"/>
                <w:sz w:val="18"/>
                <w:szCs w:val="18"/>
              </w:rPr>
              <w:t xml:space="preserve">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25</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15872400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Соль кормовая маленькая</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26</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15331151</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Зерновые бобы</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27</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15870000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Красный перец, черный перец</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28</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03221124</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огурец</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29</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03221410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капуста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30</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032221121</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помидор</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31</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03221110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морковь</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32</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15331163</w:t>
            </w:r>
          </w:p>
        </w:tc>
        <w:tc>
          <w:tcPr>
            <w:tcW w:w="2284" w:type="dxa"/>
          </w:tcPr>
          <w:p w:rsidR="00160A88" w:rsidRPr="005E5EB0" w:rsidRDefault="00160A88" w:rsidP="005E5EB0">
            <w:pPr>
              <w:pStyle w:val="HTML"/>
              <w:rPr>
                <w:rFonts w:ascii="GHEA Grapalat" w:hAnsi="GHEA Grapalat"/>
              </w:rPr>
            </w:pPr>
            <w:r w:rsidRPr="005E5EB0">
              <w:rPr>
                <w:rFonts w:ascii="GHEA Grapalat" w:hAnsi="GHEA Grapalat"/>
              </w:rPr>
              <w:t>свекла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33</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15331161</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лук</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34</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03222128</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яблоко</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35</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03222100</w:t>
            </w:r>
          </w:p>
        </w:tc>
        <w:tc>
          <w:tcPr>
            <w:tcW w:w="2284" w:type="dxa"/>
          </w:tcPr>
          <w:p w:rsidR="00160A88" w:rsidRPr="00606156" w:rsidRDefault="00160A88" w:rsidP="00606156">
            <w:pPr>
              <w:rPr>
                <w:rFonts w:ascii="GHEA Grapalat" w:hAnsi="GHEA Grapalat"/>
                <w:sz w:val="18"/>
                <w:szCs w:val="18"/>
              </w:rPr>
            </w:pPr>
            <w:r>
              <w:rPr>
                <w:rFonts w:ascii="GHEA Grapalat" w:hAnsi="GHEA Grapalat"/>
                <w:sz w:val="18"/>
                <w:szCs w:val="18"/>
              </w:rPr>
              <w:t xml:space="preserve"> банан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36</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03222121</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мандарин</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37</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15331167</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Смешанная зелень</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38</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15872600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Сода для еды</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39</w:t>
            </w:r>
          </w:p>
        </w:tc>
        <w:tc>
          <w:tcPr>
            <w:tcW w:w="1788" w:type="dxa"/>
            <w:vAlign w:val="center"/>
          </w:tcPr>
          <w:p w:rsidR="00160A88" w:rsidRPr="00160A88" w:rsidRDefault="00160A88" w:rsidP="00160A88">
            <w:pPr>
              <w:jc w:val="center"/>
              <w:rPr>
                <w:rFonts w:ascii="GHEA Grapalat" w:hAnsi="GHEA Grapalat"/>
                <w:sz w:val="20"/>
                <w:szCs w:val="20"/>
              </w:rPr>
            </w:pPr>
            <w:r>
              <w:rPr>
                <w:rFonts w:ascii="GHEA Grapalat" w:hAnsi="GHEA Grapalat"/>
                <w:sz w:val="20"/>
                <w:szCs w:val="20"/>
                <w:lang w:val="en-US"/>
              </w:rPr>
              <w:t>0</w:t>
            </w:r>
            <w:r w:rsidRPr="00160A88">
              <w:rPr>
                <w:rFonts w:ascii="GHEA Grapalat" w:hAnsi="GHEA Grapalat"/>
                <w:sz w:val="20"/>
                <w:szCs w:val="20"/>
              </w:rPr>
              <w:t>3222112</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 xml:space="preserve"> хурма </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40</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15840000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какао</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41</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15831710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халва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42</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15612180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овес</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60A88" w:rsidRPr="001C56F7" w:rsidTr="00160A88">
        <w:trPr>
          <w:trHeight w:val="105"/>
          <w:jc w:val="center"/>
        </w:trPr>
        <w:tc>
          <w:tcPr>
            <w:tcW w:w="1547"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43</w:t>
            </w:r>
          </w:p>
        </w:tc>
        <w:tc>
          <w:tcPr>
            <w:tcW w:w="1788" w:type="dxa"/>
            <w:vAlign w:val="center"/>
          </w:tcPr>
          <w:p w:rsidR="00160A88" w:rsidRPr="00160A88" w:rsidRDefault="00160A88" w:rsidP="00160A88">
            <w:pPr>
              <w:jc w:val="center"/>
              <w:rPr>
                <w:rFonts w:ascii="GHEA Grapalat" w:hAnsi="GHEA Grapalat"/>
                <w:sz w:val="20"/>
                <w:szCs w:val="20"/>
              </w:rPr>
            </w:pPr>
            <w:r w:rsidRPr="00160A88">
              <w:rPr>
                <w:rFonts w:ascii="GHEA Grapalat" w:hAnsi="GHEA Grapalat"/>
                <w:sz w:val="20"/>
                <w:szCs w:val="20"/>
              </w:rPr>
              <w:t>15811120</w:t>
            </w:r>
          </w:p>
        </w:tc>
        <w:tc>
          <w:tcPr>
            <w:tcW w:w="2284" w:type="dxa"/>
          </w:tcPr>
          <w:p w:rsidR="00160A88" w:rsidRPr="00606156" w:rsidRDefault="00160A88" w:rsidP="00606156">
            <w:pPr>
              <w:rPr>
                <w:rFonts w:ascii="GHEA Grapalat" w:hAnsi="GHEA Grapalat"/>
                <w:sz w:val="18"/>
                <w:szCs w:val="18"/>
              </w:rPr>
            </w:pPr>
            <w:r w:rsidRPr="00606156">
              <w:rPr>
                <w:rFonts w:ascii="GHEA Grapalat" w:hAnsi="GHEA Grapalat"/>
                <w:sz w:val="18"/>
                <w:szCs w:val="18"/>
              </w:rPr>
              <w:t>Мука пшеничная высшего сорта</w:t>
            </w:r>
          </w:p>
        </w:tc>
        <w:tc>
          <w:tcPr>
            <w:tcW w:w="712"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11%</w:t>
            </w:r>
          </w:p>
        </w:tc>
        <w:tc>
          <w:tcPr>
            <w:tcW w:w="87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23%</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35%</w:t>
            </w:r>
          </w:p>
        </w:tc>
        <w:tc>
          <w:tcPr>
            <w:tcW w:w="749"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45%</w:t>
            </w:r>
          </w:p>
        </w:tc>
        <w:tc>
          <w:tcPr>
            <w:tcW w:w="586"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597"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623"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710" w:type="dxa"/>
          </w:tcPr>
          <w:p w:rsidR="00160A88" w:rsidRPr="00814300" w:rsidRDefault="00160A88" w:rsidP="00606156">
            <w:pPr>
              <w:jc w:val="center"/>
              <w:rPr>
                <w:rFonts w:ascii="GHEA Grapalat" w:hAnsi="GHEA Grapalat" w:cs="Arial"/>
                <w:sz w:val="18"/>
                <w:szCs w:val="18"/>
              </w:rPr>
            </w:pPr>
            <w:r w:rsidRPr="00814300">
              <w:rPr>
                <w:rFonts w:ascii="GHEA Grapalat" w:hAnsi="GHEA Grapalat" w:cs="Arial"/>
                <w:sz w:val="18"/>
                <w:szCs w:val="18"/>
              </w:rPr>
              <w:t>55%</w:t>
            </w:r>
          </w:p>
        </w:tc>
        <w:tc>
          <w:tcPr>
            <w:tcW w:w="86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67</w:t>
            </w:r>
            <w:r w:rsidRPr="00814300">
              <w:rPr>
                <w:rFonts w:ascii="GHEA Grapalat" w:hAnsi="GHEA Grapalat" w:cs="Arial"/>
                <w:sz w:val="18"/>
                <w:szCs w:val="18"/>
                <w:lang w:val="pt-BR"/>
              </w:rPr>
              <w:t>%</w:t>
            </w:r>
          </w:p>
        </w:tc>
        <w:tc>
          <w:tcPr>
            <w:tcW w:w="804"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81</w:t>
            </w:r>
            <w:r w:rsidRPr="00814300">
              <w:rPr>
                <w:rFonts w:ascii="GHEA Grapalat" w:hAnsi="GHEA Grapalat" w:cs="Arial"/>
                <w:sz w:val="18"/>
                <w:szCs w:val="18"/>
                <w:lang w:val="pt-BR"/>
              </w:rPr>
              <w:t>%</w:t>
            </w:r>
          </w:p>
        </w:tc>
        <w:tc>
          <w:tcPr>
            <w:tcW w:w="800"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rPr>
              <w:t>91</w:t>
            </w:r>
            <w:r w:rsidRPr="00814300">
              <w:rPr>
                <w:rFonts w:ascii="GHEA Grapalat" w:hAnsi="GHEA Grapalat" w:cs="Arial"/>
                <w:sz w:val="18"/>
                <w:szCs w:val="18"/>
                <w:lang w:val="pt-BR"/>
              </w:rPr>
              <w:t>%</w:t>
            </w:r>
          </w:p>
        </w:tc>
        <w:tc>
          <w:tcPr>
            <w:tcW w:w="811" w:type="dxa"/>
          </w:tcPr>
          <w:p w:rsidR="00160A88" w:rsidRPr="00814300" w:rsidRDefault="00160A88" w:rsidP="00606156">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721" w:type="dxa"/>
          </w:tcPr>
          <w:p w:rsidR="00160A88" w:rsidRPr="00814300" w:rsidRDefault="00160A88" w:rsidP="00606156">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606156" w:rsidRPr="001C56F7" w:rsidTr="00606156">
        <w:tc>
          <w:tcPr>
            <w:tcW w:w="4536" w:type="dxa"/>
          </w:tcPr>
          <w:p w:rsidR="00606156" w:rsidRPr="001E65D1" w:rsidRDefault="00606156" w:rsidP="00606156">
            <w:pPr>
              <w:widowControl w:val="0"/>
              <w:spacing w:after="160"/>
              <w:jc w:val="center"/>
              <w:rPr>
                <w:rFonts w:ascii="GHEA Grapalat" w:hAnsi="GHEA Grapalat"/>
                <w:b/>
              </w:rPr>
            </w:pPr>
          </w:p>
          <w:p w:rsidR="00606156" w:rsidRPr="001E65D1" w:rsidRDefault="00606156" w:rsidP="00606156">
            <w:pPr>
              <w:widowControl w:val="0"/>
              <w:spacing w:after="160"/>
              <w:jc w:val="center"/>
              <w:rPr>
                <w:rFonts w:ascii="GHEA Grapalat" w:hAnsi="GHEA Grapalat"/>
                <w:b/>
              </w:rPr>
            </w:pPr>
            <w:r w:rsidRPr="001C56F7">
              <w:rPr>
                <w:rFonts w:ascii="GHEA Grapalat" w:hAnsi="GHEA Grapalat"/>
                <w:b/>
              </w:rPr>
              <w:t>ПОКУПАТЕЛЬ</w:t>
            </w:r>
          </w:p>
          <w:p w:rsidR="00606156" w:rsidRPr="00E15766" w:rsidRDefault="00606156" w:rsidP="00606156">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proofErr w:type="spellStart"/>
            <w:r>
              <w:rPr>
                <w:rFonts w:ascii="GHEA Grapalat" w:hAnsi="GHEA Grapalat"/>
                <w:i/>
                <w:sz w:val="20"/>
                <w:szCs w:val="20"/>
                <w:lang w:eastAsia="en-US" w:bidi="ar-SA"/>
              </w:rPr>
              <w:t>Таперакана</w:t>
            </w:r>
            <w:proofErr w:type="spellEnd"/>
            <w:r>
              <w:rPr>
                <w:rFonts w:ascii="GHEA Grapalat" w:hAnsi="GHEA Grapalat"/>
                <w:i/>
                <w:sz w:val="20"/>
                <w:szCs w:val="20"/>
                <w:lang w:eastAsia="en-US" w:bidi="ar-SA"/>
              </w:rPr>
              <w:t>» О</w:t>
            </w:r>
            <w:r w:rsidRPr="00E15766">
              <w:rPr>
                <w:rFonts w:ascii="GHEA Grapalat" w:hAnsi="GHEA Grapalat"/>
                <w:i/>
                <w:sz w:val="20"/>
                <w:szCs w:val="20"/>
                <w:lang w:eastAsia="en-US" w:bidi="ar-SA"/>
              </w:rPr>
              <w:t>НКО</w:t>
            </w:r>
          </w:p>
          <w:p w:rsidR="00606156" w:rsidRPr="00E15766" w:rsidRDefault="00606156" w:rsidP="00606156">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Таперакан</w:t>
            </w:r>
            <w:proofErr w:type="spellEnd"/>
            <w:r>
              <w:rPr>
                <w:rFonts w:ascii="GHEA Grapalat" w:hAnsi="GHEA Grapalat"/>
                <w:i/>
                <w:sz w:val="20"/>
                <w:szCs w:val="20"/>
              </w:rPr>
              <w:t xml:space="preserve">  улица Исакова  2</w:t>
            </w:r>
          </w:p>
          <w:p w:rsidR="00606156" w:rsidRPr="00606156" w:rsidRDefault="00606156" w:rsidP="00606156">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Pr="00606156">
              <w:rPr>
                <w:rFonts w:ascii="GHEA Grapalat" w:hAnsi="GHEA Grapalat"/>
                <w:sz w:val="20"/>
                <w:lang w:val="hy-AM" w:eastAsia="en-US" w:bidi="ar-SA"/>
              </w:rPr>
              <w:t>160100170029100</w:t>
            </w:r>
          </w:p>
          <w:p w:rsidR="00606156" w:rsidRPr="00E15766" w:rsidRDefault="00606156" w:rsidP="00606156">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ВТБ </w:t>
            </w:r>
            <w:r w:rsidRPr="00E15766">
              <w:rPr>
                <w:rFonts w:ascii="GHEA Grapalat" w:hAnsi="GHEA Grapalat"/>
                <w:i/>
                <w:sz w:val="20"/>
                <w:szCs w:val="20"/>
                <w:lang w:eastAsia="en-US" w:bidi="ar-SA"/>
              </w:rPr>
              <w:t xml:space="preserve"> Банк</w:t>
            </w:r>
          </w:p>
          <w:p w:rsidR="00606156" w:rsidRPr="00E15766" w:rsidRDefault="00606156" w:rsidP="00606156">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606156">
              <w:rPr>
                <w:rFonts w:ascii="GHEA Grapalat" w:hAnsi="GHEA Grapalat"/>
                <w:sz w:val="20"/>
                <w:lang w:val="hy-AM" w:eastAsia="en-US" w:bidi="ar-SA"/>
              </w:rPr>
              <w:t>04103189</w:t>
            </w: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c>
          <w:tcPr>
            <w:tcW w:w="760" w:type="dxa"/>
          </w:tcPr>
          <w:p w:rsidR="00606156" w:rsidRPr="001C56F7" w:rsidRDefault="00606156" w:rsidP="00606156">
            <w:pPr>
              <w:widowControl w:val="0"/>
              <w:spacing w:after="160"/>
              <w:jc w:val="center"/>
              <w:rPr>
                <w:rFonts w:ascii="GHEA Grapalat" w:hAnsi="GHEA Grapalat"/>
              </w:rPr>
            </w:pPr>
          </w:p>
        </w:tc>
        <w:tc>
          <w:tcPr>
            <w:tcW w:w="4343" w:type="dxa"/>
          </w:tcPr>
          <w:p w:rsidR="00606156" w:rsidRPr="001C56F7" w:rsidRDefault="00606156" w:rsidP="00606156">
            <w:pPr>
              <w:widowControl w:val="0"/>
              <w:spacing w:after="160"/>
              <w:jc w:val="center"/>
              <w:rPr>
                <w:rFonts w:ascii="GHEA Grapalat" w:hAnsi="GHEA Grapalat"/>
                <w:b/>
                <w:lang w:val="en-US"/>
              </w:rPr>
            </w:pPr>
          </w:p>
          <w:p w:rsidR="00606156" w:rsidRPr="001C56F7" w:rsidRDefault="00606156" w:rsidP="00606156">
            <w:pPr>
              <w:widowControl w:val="0"/>
              <w:spacing w:after="160"/>
              <w:jc w:val="center"/>
              <w:rPr>
                <w:rFonts w:ascii="GHEA Grapalat" w:hAnsi="GHEA Grapalat" w:cs="Sylfaen"/>
                <w:b/>
                <w:bCs/>
              </w:rPr>
            </w:pPr>
            <w:r w:rsidRPr="001C56F7">
              <w:rPr>
                <w:rFonts w:ascii="GHEA Grapalat" w:hAnsi="GHEA Grapalat"/>
                <w:b/>
              </w:rPr>
              <w:t>ПРОДАВЕЦ</w:t>
            </w: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a3"/>
        <w:widowControl w:val="0"/>
        <w:spacing w:after="160" w:line="240" w:lineRule="auto"/>
        <w:ind w:firstLine="0"/>
        <w:jc w:val="center"/>
        <w:rPr>
          <w:rFonts w:ascii="GHEA Grapalat" w:hAnsi="GHEA Grapalat"/>
          <w:b/>
          <w:bCs/>
          <w:iCs/>
        </w:rPr>
      </w:pPr>
    </w:p>
    <w:p w:rsidR="0038400D" w:rsidRPr="001C56F7" w:rsidRDefault="0038400D" w:rsidP="0071286E">
      <w:pPr>
        <w:pStyle w:val="a3"/>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 xml:space="preserve">г., составили настоящий акт о </w:t>
      </w:r>
      <w:proofErr w:type="spellStart"/>
      <w:r w:rsidRPr="001C56F7">
        <w:rPr>
          <w:rFonts w:ascii="GHEA Grapalat" w:hAnsi="GHEA Grapalat"/>
          <w:sz w:val="20"/>
          <w:szCs w:val="20"/>
        </w:rPr>
        <w:t>следующем</w:t>
      </w:r>
      <w:proofErr w:type="gramStart"/>
      <w:r w:rsidRPr="001C56F7">
        <w:rPr>
          <w:rFonts w:ascii="GHEA Grapalat" w:hAnsi="GHEA Grapalat"/>
          <w:sz w:val="20"/>
          <w:szCs w:val="20"/>
        </w:rPr>
        <w:t>:В</w:t>
      </w:r>
      <w:proofErr w:type="spellEnd"/>
      <w:proofErr w:type="gramEnd"/>
      <w:r w:rsidRPr="001C56F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 xml:space="preserve">умма, подлежащая уплате (тыс. </w:t>
            </w:r>
            <w:proofErr w:type="spellStart"/>
            <w:r w:rsidR="0038400D" w:rsidRPr="001C56F7">
              <w:rPr>
                <w:rFonts w:ascii="GHEA Grapalat" w:hAnsi="GHEA Grapalat"/>
                <w:sz w:val="20"/>
                <w:szCs w:val="20"/>
              </w:rPr>
              <w:t>драмов</w:t>
            </w:r>
            <w:proofErr w:type="spellEnd"/>
            <w:r w:rsidR="0038400D" w:rsidRPr="001C56F7">
              <w:rPr>
                <w:rFonts w:ascii="GHEA Grapalat" w:hAnsi="GHEA Grapalat"/>
                <w:sz w:val="20"/>
                <w:szCs w:val="20"/>
              </w:rPr>
              <w:t>)</w:t>
            </w:r>
          </w:p>
        </w:tc>
        <w:tc>
          <w:tcPr>
            <w:tcW w:w="1333"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1C56F7">
        <w:rPr>
          <w:rFonts w:ascii="GHEA Grapalat" w:hAnsi="GHEA Grapalat"/>
          <w:snapToGrid w:val="0"/>
          <w:sz w:val="20"/>
          <w:szCs w:val="20"/>
        </w:rPr>
        <w:t>Акта</w:t>
      </w:r>
      <w:proofErr w:type="gramStart"/>
      <w:r w:rsidRPr="001C56F7">
        <w:rPr>
          <w:rFonts w:ascii="GHEA Grapalat" w:hAnsi="GHEA Grapalat"/>
          <w:snapToGrid w:val="0"/>
          <w:sz w:val="20"/>
          <w:szCs w:val="20"/>
        </w:rPr>
        <w:t>,</w:t>
      </w:r>
      <w:r w:rsidRPr="001C56F7">
        <w:rPr>
          <w:rFonts w:ascii="GHEA Grapalat" w:hAnsi="GHEA Grapalat"/>
          <w:sz w:val="20"/>
          <w:szCs w:val="20"/>
        </w:rPr>
        <w:t>я</w:t>
      </w:r>
      <w:proofErr w:type="gramEnd"/>
      <w:r w:rsidRPr="001C56F7">
        <w:rPr>
          <w:rFonts w:ascii="GHEA Grapalat" w:hAnsi="GHEA Grapalat"/>
          <w:sz w:val="20"/>
          <w:szCs w:val="20"/>
        </w:rPr>
        <w:t>вляются</w:t>
      </w:r>
      <w:proofErr w:type="spellEnd"/>
      <w:r w:rsidRPr="001C56F7">
        <w:rPr>
          <w:rFonts w:ascii="GHEA Grapalat" w:hAnsi="GHEA Grapalat"/>
          <w:sz w:val="20"/>
          <w:szCs w:val="20"/>
        </w:rPr>
        <w:t xml:space="preserve">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 xml:space="preserve">г. </w:t>
      </w:r>
      <w:proofErr w:type="gramStart"/>
      <w:r w:rsidRPr="001C56F7">
        <w:rPr>
          <w:rFonts w:ascii="GHEA Grapalat" w:hAnsi="GHEA Grapalat"/>
          <w:i/>
          <w:sz w:val="20"/>
          <w:szCs w:val="20"/>
        </w:rPr>
        <w:t>между</w:t>
      </w:r>
      <w:proofErr w:type="gramEnd"/>
      <w:r w:rsidRPr="001C56F7">
        <w:rPr>
          <w:rFonts w:ascii="GHEA Grapalat" w:hAnsi="GHEA Grapalat"/>
          <w:i/>
          <w:sz w:val="20"/>
          <w:szCs w:val="20"/>
        </w:rPr>
        <w:t xml:space="preserve">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A2" w:rsidRDefault="002039A2">
      <w:r>
        <w:separator/>
      </w:r>
    </w:p>
  </w:endnote>
  <w:endnote w:type="continuationSeparator" w:id="0">
    <w:p w:rsidR="002039A2" w:rsidRDefault="0020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1E336A" w:rsidRPr="00C861E9" w:rsidRDefault="001E336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37AB6">
          <w:rPr>
            <w:rFonts w:ascii="GHEA Grapalat" w:hAnsi="GHEA Grapalat"/>
            <w:noProof/>
            <w:sz w:val="24"/>
            <w:szCs w:val="24"/>
          </w:rPr>
          <w:t>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A2" w:rsidRDefault="002039A2">
      <w:r>
        <w:separator/>
      </w:r>
    </w:p>
  </w:footnote>
  <w:footnote w:type="continuationSeparator" w:id="0">
    <w:p w:rsidR="002039A2" w:rsidRDefault="002039A2">
      <w:r>
        <w:continuationSeparator/>
      </w:r>
    </w:p>
  </w:footnote>
  <w:footnote w:id="1">
    <w:p w:rsidR="001E336A" w:rsidRPr="001D1F0F" w:rsidRDefault="001E336A"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E336A" w:rsidRPr="001D1F0F" w:rsidRDefault="001E336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E336A" w:rsidRPr="00B10C2A" w:rsidRDefault="001E336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E336A" w:rsidRPr="00B10C2A" w:rsidRDefault="001E336A"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E336A" w:rsidRPr="00B10C2A" w:rsidRDefault="001E336A"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E336A" w:rsidRPr="00B10C2A" w:rsidRDefault="001E336A"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1E336A" w:rsidRPr="009E2596" w:rsidRDefault="001E336A"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1E336A" w:rsidRPr="00BB3286" w:rsidDel="00932115" w:rsidRDefault="001E336A"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1E336A" w:rsidRPr="00BB3286" w:rsidRDefault="001E336A"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E336A" w:rsidRPr="00BB3286" w:rsidRDefault="001E336A">
      <w:pPr>
        <w:pStyle w:val="af2"/>
        <w:rPr>
          <w:sz w:val="16"/>
          <w:szCs w:val="16"/>
          <w:lang w:val="af-ZA"/>
        </w:rPr>
      </w:pPr>
    </w:p>
  </w:footnote>
  <w:footnote w:id="5">
    <w:p w:rsidR="001E336A" w:rsidRPr="00BB3286" w:rsidRDefault="001E336A"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1E336A" w:rsidRPr="00D746CA" w:rsidRDefault="001E336A"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1E336A" w:rsidRPr="00BC5174" w:rsidRDefault="001E336A">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1E336A" w:rsidRPr="00D746CA" w:rsidRDefault="001E336A"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1E336A" w:rsidRPr="008A7430" w:rsidRDefault="001E336A"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E336A" w:rsidRPr="00D3436F" w:rsidRDefault="001E336A">
      <w:pPr>
        <w:pStyle w:val="af2"/>
        <w:rPr>
          <w:lang w:val="es-ES"/>
        </w:rPr>
      </w:pPr>
    </w:p>
  </w:footnote>
  <w:footnote w:id="10">
    <w:p w:rsidR="001E336A" w:rsidRPr="008842CE" w:rsidRDefault="001E336A" w:rsidP="003D2FE2">
      <w:pPr>
        <w:pStyle w:val="af2"/>
        <w:jc w:val="both"/>
      </w:pPr>
    </w:p>
  </w:footnote>
  <w:footnote w:id="11">
    <w:p w:rsidR="001E336A" w:rsidRPr="008842CE" w:rsidRDefault="001E336A" w:rsidP="000A214C">
      <w:pPr>
        <w:pStyle w:val="af2"/>
        <w:jc w:val="both"/>
      </w:pPr>
    </w:p>
  </w:footnote>
  <w:footnote w:id="12">
    <w:p w:rsidR="001E336A" w:rsidRPr="00565FC8" w:rsidRDefault="001E336A"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1E336A" w:rsidRPr="00565FC8" w:rsidRDefault="001E336A"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E336A" w:rsidRPr="00565FC8" w:rsidRDefault="001E336A">
      <w:pPr>
        <w:pStyle w:val="af2"/>
        <w:rPr>
          <w:sz w:val="16"/>
          <w:szCs w:val="16"/>
          <w:lang w:val="hy-AM"/>
        </w:rPr>
      </w:pPr>
    </w:p>
  </w:footnote>
  <w:footnote w:id="14">
    <w:p w:rsidR="001E336A" w:rsidRPr="00565FC8" w:rsidRDefault="001E336A"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E336A" w:rsidRPr="00E85250" w:rsidRDefault="001E336A" w:rsidP="00D90640">
      <w:pPr>
        <w:widowControl w:val="0"/>
        <w:spacing w:after="160" w:line="360" w:lineRule="auto"/>
        <w:ind w:firstLine="709"/>
        <w:jc w:val="both"/>
        <w:rPr>
          <w:rFonts w:ascii="GHEA Grapalat" w:hAnsi="GHEA Grapalat"/>
          <w:lang w:val="hy-AM"/>
        </w:rPr>
      </w:pPr>
    </w:p>
    <w:p w:rsidR="001E336A" w:rsidRPr="00D3436F" w:rsidRDefault="001E336A">
      <w:pPr>
        <w:pStyle w:val="af2"/>
        <w:rPr>
          <w:lang w:val="hy-AM"/>
        </w:rPr>
      </w:pPr>
    </w:p>
  </w:footnote>
  <w:footnote w:id="15">
    <w:p w:rsidR="001E336A" w:rsidRPr="00565FC8" w:rsidRDefault="001E336A"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E336A" w:rsidRPr="00565FC8" w:rsidRDefault="001E336A"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E336A" w:rsidRPr="00D3436F" w:rsidRDefault="001E336A">
      <w:pPr>
        <w:pStyle w:val="af2"/>
        <w:rPr>
          <w:lang w:val="hy-AM"/>
        </w:rPr>
      </w:pPr>
    </w:p>
  </w:footnote>
  <w:footnote w:id="16">
    <w:p w:rsidR="001E336A" w:rsidRPr="008842CE" w:rsidRDefault="001E336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E336A" w:rsidRPr="00D3436F" w:rsidRDefault="001E336A">
      <w:pPr>
        <w:pStyle w:val="af2"/>
        <w:rPr>
          <w:lang w:val="hy-AM"/>
        </w:rPr>
      </w:pPr>
    </w:p>
  </w:footnote>
  <w:footnote w:id="17">
    <w:p w:rsidR="001E336A" w:rsidRPr="00092AC5" w:rsidRDefault="001E336A"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1E336A" w:rsidRPr="00092AC5" w:rsidRDefault="001E336A"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E336A" w:rsidRPr="00D3436F" w:rsidRDefault="001E336A">
      <w:pPr>
        <w:pStyle w:val="af2"/>
        <w:rPr>
          <w:lang w:val="hy-AM"/>
        </w:rPr>
      </w:pPr>
    </w:p>
  </w:footnote>
  <w:footnote w:id="19">
    <w:p w:rsidR="001E336A" w:rsidRPr="00092AC5" w:rsidRDefault="001E336A"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1E336A" w:rsidRPr="00092AC5" w:rsidRDefault="001E336A"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E336A" w:rsidRPr="00092AC5" w:rsidRDefault="001E336A">
      <w:pPr>
        <w:pStyle w:val="af2"/>
        <w:rPr>
          <w:sz w:val="16"/>
          <w:szCs w:val="16"/>
          <w:lang w:val="hy-AM"/>
        </w:rPr>
      </w:pPr>
    </w:p>
  </w:footnote>
  <w:footnote w:id="20">
    <w:p w:rsidR="001E336A" w:rsidRPr="001E65D1" w:rsidRDefault="001E336A" w:rsidP="008842CE">
      <w:pPr>
        <w:pStyle w:val="af2"/>
        <w:widowControl w:val="0"/>
        <w:jc w:val="both"/>
        <w:rPr>
          <w:rFonts w:ascii="GHEA Grapalat" w:hAnsi="GHEA Grapalat"/>
          <w:i/>
          <w:sz w:val="16"/>
          <w:szCs w:val="16"/>
        </w:rPr>
      </w:pPr>
    </w:p>
  </w:footnote>
  <w:footnote w:id="21">
    <w:p w:rsidR="001E336A" w:rsidRPr="00414EBE" w:rsidRDefault="001E336A"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2">
    <w:p w:rsidR="001E336A" w:rsidRPr="00414EBE" w:rsidRDefault="001E336A"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DFBD2-1B13-454C-8A5A-BADFA722C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1788</TotalTime>
  <Pages>1</Pages>
  <Words>21340</Words>
  <Characters>121638</Characters>
  <Application>Microsoft Office Word</Application>
  <DocSecurity>0</DocSecurity>
  <Lines>1013</Lines>
  <Paragraphs>285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142693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715</cp:revision>
  <cp:lastPrinted>2018-02-16T07:12:00Z</cp:lastPrinted>
  <dcterms:created xsi:type="dcterms:W3CDTF">2019-10-28T07:04:00Z</dcterms:created>
  <dcterms:modified xsi:type="dcterms:W3CDTF">2019-11-22T10:53:00Z</dcterms:modified>
</cp:coreProperties>
</file>